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C9867" w14:textId="7730098D" w:rsidR="005C59FC" w:rsidRPr="005C59FC" w:rsidRDefault="005C59FC" w:rsidP="005C59FC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МТС и </w:t>
      </w:r>
      <w:r>
        <w:rPr>
          <w:rFonts w:ascii="Times New Roman" w:hAnsi="Times New Roman" w:hint="eastAsia"/>
          <w:b/>
          <w:sz w:val="28"/>
          <w:szCs w:val="28"/>
          <w:lang w:val="ru-RU" w:eastAsia="ko-KR"/>
        </w:rPr>
        <w:t>LG Electronics</w:t>
      </w:r>
      <w:r w:rsidRPr="005C59FC">
        <w:rPr>
          <w:rFonts w:ascii="Times New Roman" w:hAnsi="Times New Roman"/>
          <w:b/>
          <w:sz w:val="28"/>
          <w:szCs w:val="28"/>
          <w:lang w:val="ru-RU" w:eastAsia="ko-KR"/>
        </w:rPr>
        <w:t xml:space="preserve">: 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>широкие жесты доступны каждому</w:t>
      </w:r>
    </w:p>
    <w:bookmarkEnd w:id="0"/>
    <w:p w14:paraId="412F74AB" w14:textId="77777777" w:rsidR="005C59FC" w:rsidRDefault="005C59FC" w:rsidP="00211155">
      <w:pPr>
        <w:spacing w:line="360" w:lineRule="auto"/>
        <w:rPr>
          <w:rFonts w:ascii="Times New Roman" w:hAnsi="Times New Roman"/>
          <w:b/>
          <w:sz w:val="28"/>
          <w:szCs w:val="28"/>
          <w:lang w:val="ru-RU" w:eastAsia="ko-KR"/>
        </w:rPr>
      </w:pPr>
    </w:p>
    <w:p w14:paraId="549BA860" w14:textId="6AD76DF3" w:rsidR="009E7E7D" w:rsidRDefault="00396666" w:rsidP="00A8735C">
      <w:pPr>
        <w:spacing w:line="360" w:lineRule="auto"/>
        <w:jc w:val="both"/>
        <w:rPr>
          <w:rFonts w:ascii="Times New Roman" w:eastAsia="Batang" w:hAnsi="Times New Roman"/>
          <w:lang w:val="ru-RU" w:bidi="mni-IN"/>
        </w:rPr>
      </w:pPr>
      <w:r w:rsidRPr="0025579B">
        <w:rPr>
          <w:rFonts w:ascii="Times New Roman" w:eastAsia="Dotum" w:hAnsi="Times New Roman"/>
          <w:b/>
          <w:bCs/>
          <w:lang w:val="ru-RU"/>
        </w:rPr>
        <w:t>МОСКВА</w:t>
      </w:r>
      <w:r w:rsidR="005A469C" w:rsidRPr="0025579B">
        <w:rPr>
          <w:rFonts w:ascii="Times New Roman" w:eastAsia="Dotum" w:hAnsi="Times New Roman"/>
          <w:b/>
          <w:bCs/>
          <w:lang w:val="ru-RU" w:eastAsia="zh-CN"/>
        </w:rPr>
        <w:t>,</w:t>
      </w:r>
      <w:r w:rsidR="00A9395F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B8753C" w:rsidRPr="00B8753C">
        <w:rPr>
          <w:rFonts w:ascii="Times New Roman" w:eastAsia="Dotum" w:hAnsi="Times New Roman"/>
          <w:b/>
          <w:bCs/>
          <w:lang w:val="ru-RU" w:eastAsia="zh-CN"/>
        </w:rPr>
        <w:t>2</w:t>
      </w:r>
      <w:r w:rsidR="00F07950">
        <w:rPr>
          <w:rFonts w:ascii="Times New Roman" w:eastAsia="Dotum" w:hAnsi="Times New Roman" w:hint="eastAsia"/>
          <w:b/>
          <w:bCs/>
          <w:lang w:val="ru-RU" w:eastAsia="ko-KR"/>
        </w:rPr>
        <w:t>3</w:t>
      </w:r>
      <w:r w:rsidR="00316243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316243">
        <w:rPr>
          <w:rFonts w:ascii="Times New Roman" w:eastAsia="Dotum" w:hAnsi="Times New Roman"/>
          <w:b/>
          <w:bCs/>
          <w:lang w:val="ru-RU" w:eastAsia="zh-CN"/>
        </w:rPr>
        <w:t>ма</w:t>
      </w:r>
      <w:r w:rsidR="00B8753C">
        <w:rPr>
          <w:rFonts w:ascii="Times New Roman" w:eastAsia="Dotum" w:hAnsi="Times New Roman"/>
          <w:b/>
          <w:bCs/>
          <w:lang w:val="ru-RU" w:eastAsia="zh-CN"/>
        </w:rPr>
        <w:t>я</w:t>
      </w:r>
      <w:r w:rsidR="00316243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Pr="0025579B">
        <w:rPr>
          <w:rFonts w:ascii="Times New Roman" w:eastAsia="Dotum" w:hAnsi="Times New Roman"/>
          <w:b/>
          <w:bCs/>
          <w:lang w:val="ru-RU" w:eastAsia="zh-CN"/>
        </w:rPr>
        <w:t>2017</w:t>
      </w:r>
      <w:r w:rsidR="00A75C8D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2F1FDB" w:rsidRPr="0025579B">
        <w:rPr>
          <w:rFonts w:ascii="Times New Roman" w:eastAsia="Dotum" w:hAnsi="Times New Roman"/>
          <w:b/>
          <w:bCs/>
          <w:lang w:val="ru-RU" w:eastAsia="zh-CN"/>
        </w:rPr>
        <w:t>года</w:t>
      </w:r>
      <w:r w:rsidR="00EC5A0E" w:rsidRPr="0025579B">
        <w:rPr>
          <w:rFonts w:ascii="Times New Roman" w:eastAsia="Batang" w:hAnsi="Times New Roman"/>
          <w:bCs/>
          <w:lang w:val="ru-RU" w:bidi="mni-IN"/>
        </w:rPr>
        <w:t xml:space="preserve">. </w:t>
      </w:r>
      <w:r w:rsidR="00F64B57" w:rsidRPr="0025579B">
        <w:rPr>
          <w:rFonts w:ascii="Times New Roman" w:eastAsia="Batang" w:hAnsi="Times New Roman"/>
          <w:bCs/>
          <w:lang w:val="ru-RU" w:bidi="mni-IN"/>
        </w:rPr>
        <w:t>—</w:t>
      </w:r>
      <w:r w:rsidR="00EF5EDF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Компании </w:t>
      </w:r>
      <w:r w:rsidR="00747156" w:rsidRPr="0025579B">
        <w:rPr>
          <w:rFonts w:ascii="Times New Roman" w:eastAsia="Batang" w:hAnsi="Times New Roman"/>
          <w:bCs/>
          <w:lang w:bidi="mni-IN"/>
        </w:rPr>
        <w:t>LG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747156" w:rsidRPr="0025579B">
        <w:rPr>
          <w:rFonts w:ascii="Times New Roman" w:eastAsia="Batang" w:hAnsi="Times New Roman"/>
          <w:bCs/>
          <w:lang w:bidi="mni-IN"/>
        </w:rPr>
        <w:t>Electronics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 и </w:t>
      </w:r>
      <w:r w:rsidR="00182944" w:rsidRPr="00AE4BE7">
        <w:rPr>
          <w:rFonts w:ascii="Times New Roman" w:hAnsi="Times New Roman"/>
          <w:bCs/>
          <w:color w:val="000000"/>
          <w:lang w:val="ru-RU"/>
        </w:rPr>
        <w:t>ведущий телекоммуникационный оператор в России</w:t>
      </w:r>
      <w:r w:rsidR="00182944" w:rsidRPr="00C459F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B6690E">
        <w:rPr>
          <w:rFonts w:ascii="Times New Roman" w:eastAsia="Batang" w:hAnsi="Times New Roman"/>
          <w:bCs/>
          <w:lang w:val="ru-RU" w:eastAsia="ko-KR" w:bidi="mni-IN"/>
        </w:rPr>
        <w:t xml:space="preserve">ПАО </w:t>
      </w:r>
      <w:r w:rsidR="00602B69">
        <w:rPr>
          <w:rFonts w:ascii="Times New Roman" w:eastAsia="Batang" w:hAnsi="Times New Roman"/>
          <w:bCs/>
          <w:lang w:val="ru-RU" w:bidi="mni-IN"/>
        </w:rPr>
        <w:t>«</w:t>
      </w:r>
      <w:r w:rsidR="00972DD5">
        <w:rPr>
          <w:rFonts w:ascii="Times New Roman" w:eastAsia="Batang" w:hAnsi="Times New Roman"/>
          <w:bCs/>
          <w:lang w:val="ru-RU" w:bidi="mni-IN"/>
        </w:rPr>
        <w:t>МТС</w:t>
      </w:r>
      <w:r w:rsidR="00602B69">
        <w:rPr>
          <w:rFonts w:ascii="Times New Roman" w:eastAsia="Batang" w:hAnsi="Times New Roman"/>
          <w:bCs/>
          <w:lang w:val="ru-RU" w:bidi="mni-IN"/>
        </w:rPr>
        <w:t>»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1078FE">
        <w:rPr>
          <w:rFonts w:ascii="Times New Roman" w:eastAsia="Batang" w:hAnsi="Times New Roman"/>
          <w:bCs/>
          <w:lang w:val="ru-RU" w:bidi="mni-IN"/>
        </w:rPr>
        <w:t>запустили</w:t>
      </w:r>
      <w:r w:rsidR="001078FE" w:rsidRPr="00B6690E">
        <w:rPr>
          <w:rFonts w:ascii="Times New Roman" w:eastAsia="Batang" w:hAnsi="Times New Roman"/>
          <w:bCs/>
          <w:lang w:val="ru-RU" w:bidi="mni-IN"/>
        </w:rPr>
        <w:t xml:space="preserve"> </w:t>
      </w:r>
      <w:r w:rsidR="009E7E7D" w:rsidRPr="00B6690E">
        <w:rPr>
          <w:rFonts w:ascii="Times New Roman" w:eastAsia="Batang" w:hAnsi="Times New Roman"/>
          <w:bCs/>
          <w:lang w:val="ru-RU" w:bidi="mni-IN"/>
        </w:rPr>
        <w:t xml:space="preserve">телевизионную </w:t>
      </w:r>
      <w:r w:rsidR="00284CCB" w:rsidRPr="00B6690E">
        <w:rPr>
          <w:rFonts w:ascii="Times New Roman" w:eastAsia="Batang" w:hAnsi="Times New Roman"/>
          <w:bCs/>
          <w:lang w:val="ru-RU" w:bidi="mni-IN"/>
        </w:rPr>
        <w:t>рекламную кампанию</w:t>
      </w:r>
      <w:r w:rsidR="00747156" w:rsidRPr="00B6690E">
        <w:rPr>
          <w:rFonts w:ascii="Times New Roman" w:eastAsia="Batang" w:hAnsi="Times New Roman"/>
          <w:bCs/>
          <w:lang w:val="ru-RU" w:bidi="mni-IN"/>
        </w:rPr>
        <w:t xml:space="preserve"> </w:t>
      </w:r>
      <w:r w:rsidR="00322A53">
        <w:rPr>
          <w:rFonts w:ascii="Times New Roman" w:eastAsia="Batang" w:hAnsi="Times New Roman"/>
          <w:bCs/>
          <w:lang w:val="ru-RU" w:bidi="mni-IN"/>
        </w:rPr>
        <w:t>в поддержку</w:t>
      </w:r>
      <w:r w:rsidR="00AD7A22">
        <w:rPr>
          <w:rFonts w:ascii="Times New Roman" w:eastAsia="Batang" w:hAnsi="Times New Roman"/>
          <w:bCs/>
          <w:lang w:val="ru-RU" w:bidi="mni-IN"/>
        </w:rPr>
        <w:t xml:space="preserve"> </w:t>
      </w:r>
      <w:r w:rsidR="001078FE">
        <w:rPr>
          <w:rFonts w:ascii="Times New Roman" w:eastAsia="Batang" w:hAnsi="Times New Roman"/>
          <w:bCs/>
          <w:lang w:val="ru-RU" w:bidi="mni-IN"/>
        </w:rPr>
        <w:t xml:space="preserve">совместной </w:t>
      </w:r>
      <w:r w:rsidR="00AD7A22">
        <w:rPr>
          <w:rFonts w:ascii="Times New Roman" w:eastAsia="Batang" w:hAnsi="Times New Roman"/>
          <w:bCs/>
          <w:lang w:val="ru-RU" w:bidi="mni-IN"/>
        </w:rPr>
        <w:t>акции</w:t>
      </w:r>
      <w:r w:rsidR="00A572FB">
        <w:rPr>
          <w:rFonts w:ascii="Times New Roman" w:eastAsia="Batang" w:hAnsi="Times New Roman"/>
          <w:bCs/>
          <w:lang w:val="ru-RU" w:bidi="mni-IN"/>
        </w:rPr>
        <w:t>: при покупке смартфонов</w:t>
      </w:r>
      <w:r w:rsidR="009E7E7D">
        <w:rPr>
          <w:rFonts w:ascii="Times New Roman" w:eastAsia="Batang" w:hAnsi="Times New Roman"/>
          <w:bCs/>
          <w:lang w:val="ru-RU" w:bidi="mni-IN"/>
        </w:rPr>
        <w:t xml:space="preserve"> </w:t>
      </w:r>
      <w:r w:rsidR="00B6690E">
        <w:rPr>
          <w:rFonts w:ascii="Times New Roman" w:eastAsia="Batang" w:hAnsi="Times New Roman" w:hint="eastAsia"/>
          <w:bCs/>
          <w:lang w:val="ru-RU" w:eastAsia="ko-KR" w:bidi="mni-IN"/>
        </w:rPr>
        <w:t xml:space="preserve">LG </w:t>
      </w:r>
      <w:r w:rsidR="009E7E7D">
        <w:rPr>
          <w:rFonts w:ascii="Times New Roman" w:eastAsia="Batang" w:hAnsi="Times New Roman"/>
          <w:bCs/>
          <w:lang w:val="ru-RU" w:bidi="mni-IN"/>
        </w:rPr>
        <w:t xml:space="preserve">в салонах связи и </w:t>
      </w:r>
      <w:hyperlink r:id="rId9" w:history="1">
        <w:r w:rsidR="009E7E7D" w:rsidRPr="00563CDC">
          <w:rPr>
            <w:rStyle w:val="Hyperlink"/>
            <w:rFonts w:ascii="Times New Roman" w:eastAsia="Batang" w:hAnsi="Times New Roman"/>
            <w:bCs/>
            <w:lang w:val="ru-RU" w:bidi="mni-IN"/>
          </w:rPr>
          <w:t>интернет</w:t>
        </w:r>
        <w:r w:rsidR="009E7E7D" w:rsidRPr="00563CDC">
          <w:rPr>
            <w:rStyle w:val="Hyperlink"/>
            <w:rFonts w:ascii="Times New Roman" w:eastAsia="Batang" w:hAnsi="Times New Roman"/>
            <w:lang w:val="ru-RU" w:bidi="mni-IN"/>
          </w:rPr>
          <w:t>-магазине</w:t>
        </w:r>
      </w:hyperlink>
      <w:r w:rsidR="009E7E7D" w:rsidRPr="009E7E7D">
        <w:rPr>
          <w:rFonts w:ascii="Times New Roman" w:eastAsia="Batang" w:hAnsi="Times New Roman"/>
          <w:lang w:val="ru-RU" w:bidi="mni-IN"/>
        </w:rPr>
        <w:t xml:space="preserve"> МТС, магазинах «</w:t>
      </w:r>
      <w:proofErr w:type="spellStart"/>
      <w:r w:rsidR="009E7E7D" w:rsidRPr="009E7E7D">
        <w:rPr>
          <w:rFonts w:ascii="Times New Roman" w:eastAsia="Batang" w:hAnsi="Times New Roman"/>
          <w:lang w:val="ru-RU" w:bidi="mni-IN"/>
        </w:rPr>
        <w:t>Телефон</w:t>
      </w:r>
      <w:proofErr w:type="gramStart"/>
      <w:r w:rsidR="009E7E7D" w:rsidRPr="009E7E7D">
        <w:rPr>
          <w:rFonts w:ascii="Times New Roman" w:eastAsia="Batang" w:hAnsi="Times New Roman"/>
          <w:lang w:val="ru-RU" w:bidi="mni-IN"/>
        </w:rPr>
        <w:t>.р</w:t>
      </w:r>
      <w:proofErr w:type="gramEnd"/>
      <w:r w:rsidR="009E7E7D" w:rsidRPr="009E7E7D">
        <w:rPr>
          <w:rFonts w:ascii="Times New Roman" w:eastAsia="Batang" w:hAnsi="Times New Roman"/>
          <w:lang w:val="ru-RU" w:bidi="mni-IN"/>
        </w:rPr>
        <w:t>у</w:t>
      </w:r>
      <w:proofErr w:type="spellEnd"/>
      <w:r w:rsidR="009E7E7D" w:rsidRPr="009E7E7D">
        <w:rPr>
          <w:rFonts w:ascii="Times New Roman" w:eastAsia="Batang" w:hAnsi="Times New Roman"/>
          <w:lang w:val="ru-RU" w:bidi="mni-IN"/>
        </w:rPr>
        <w:t xml:space="preserve">» </w:t>
      </w:r>
      <w:r w:rsidR="009E7E7D">
        <w:rPr>
          <w:rFonts w:ascii="Times New Roman" w:eastAsia="Batang" w:hAnsi="Times New Roman"/>
          <w:lang w:val="ru-RU" w:bidi="mni-IN"/>
        </w:rPr>
        <w:t xml:space="preserve">в период с 1 мая по 30 июня </w:t>
      </w:r>
      <w:r w:rsidR="00AD7A22">
        <w:rPr>
          <w:rFonts w:ascii="Times New Roman" w:eastAsia="Batang" w:hAnsi="Times New Roman"/>
          <w:lang w:val="ru-RU" w:bidi="mni-IN"/>
        </w:rPr>
        <w:t xml:space="preserve">2017 </w:t>
      </w:r>
      <w:r w:rsidR="0052254F">
        <w:rPr>
          <w:rFonts w:ascii="Times New Roman" w:eastAsia="Batang" w:hAnsi="Times New Roman"/>
          <w:lang w:val="ru-RU" w:bidi="mni-IN"/>
        </w:rPr>
        <w:t>года</w:t>
      </w:r>
      <w:r w:rsidR="00AD7A22">
        <w:rPr>
          <w:rFonts w:ascii="Times New Roman" w:eastAsia="Batang" w:hAnsi="Times New Roman"/>
          <w:lang w:val="ru-RU" w:bidi="mni-IN"/>
        </w:rPr>
        <w:t xml:space="preserve"> </w:t>
      </w:r>
      <w:r w:rsidR="002E413D">
        <w:rPr>
          <w:rFonts w:ascii="Times New Roman" w:eastAsia="Batang" w:hAnsi="Times New Roman"/>
          <w:lang w:val="ru-RU" w:bidi="mni-IN"/>
        </w:rPr>
        <w:t>покупатели</w:t>
      </w:r>
      <w:r w:rsidR="00B6690E">
        <w:rPr>
          <w:rFonts w:ascii="Times New Roman" w:eastAsia="Batang" w:hAnsi="Times New Roman"/>
          <w:lang w:val="ru-RU" w:bidi="mni-IN"/>
        </w:rPr>
        <w:t xml:space="preserve"> получ</w:t>
      </w:r>
      <w:r w:rsidR="002E413D">
        <w:rPr>
          <w:rFonts w:ascii="Times New Roman" w:eastAsia="Batang" w:hAnsi="Times New Roman"/>
          <w:lang w:val="ru-RU" w:bidi="mni-IN"/>
        </w:rPr>
        <w:t xml:space="preserve">ат </w:t>
      </w:r>
      <w:r w:rsidR="009E7E7D" w:rsidRPr="009E7E7D">
        <w:rPr>
          <w:rFonts w:ascii="Times New Roman" w:eastAsia="Batang" w:hAnsi="Times New Roman"/>
          <w:lang w:val="ru-RU" w:bidi="mni-IN"/>
        </w:rPr>
        <w:t>до 10 000 бонусных рублей на</w:t>
      </w:r>
      <w:r w:rsidR="00322A53">
        <w:rPr>
          <w:rFonts w:ascii="Times New Roman" w:eastAsia="Batang" w:hAnsi="Times New Roman"/>
          <w:lang w:val="ru-RU" w:bidi="mni-IN"/>
        </w:rPr>
        <w:t xml:space="preserve"> лицевой</w:t>
      </w:r>
      <w:r w:rsidR="009E7E7D" w:rsidRPr="009E7E7D">
        <w:rPr>
          <w:rFonts w:ascii="Times New Roman" w:eastAsia="Batang" w:hAnsi="Times New Roman"/>
          <w:lang w:val="ru-RU" w:bidi="mni-IN"/>
        </w:rPr>
        <w:t xml:space="preserve"> счет.</w:t>
      </w:r>
      <w:r w:rsidR="00B74BEA">
        <w:rPr>
          <w:rFonts w:ascii="Times New Roman" w:eastAsia="Batang" w:hAnsi="Times New Roman"/>
          <w:lang w:val="ru-RU" w:bidi="mni-IN"/>
        </w:rPr>
        <w:t xml:space="preserve"> </w:t>
      </w:r>
    </w:p>
    <w:p w14:paraId="65A1F8D6" w14:textId="11D429CC" w:rsidR="00F07950" w:rsidRDefault="00A572FB" w:rsidP="00AD7A22">
      <w:pPr>
        <w:spacing w:line="360" w:lineRule="auto"/>
        <w:jc w:val="both"/>
        <w:rPr>
          <w:rFonts w:ascii="Times New Roman" w:eastAsia="Batang" w:hAnsi="Times New Roman" w:hint="eastAsia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bidi="mni-IN"/>
        </w:rPr>
        <w:t xml:space="preserve">    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Лицом </w:t>
      </w:r>
      <w:r w:rsidR="00AD7A22">
        <w:rPr>
          <w:rFonts w:ascii="Times New Roman" w:eastAsia="Batang" w:hAnsi="Times New Roman"/>
          <w:bCs/>
          <w:lang w:val="ru-RU" w:bidi="mni-IN"/>
        </w:rPr>
        <w:t xml:space="preserve">рекламной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кампании стал продолжатель актерской династии </w:t>
      </w:r>
      <w:proofErr w:type="spellStart"/>
      <w:r w:rsidR="009351F4" w:rsidRPr="009351F4">
        <w:rPr>
          <w:rFonts w:ascii="Times New Roman" w:eastAsia="Batang" w:hAnsi="Times New Roman"/>
          <w:bCs/>
          <w:lang w:val="ru-RU" w:bidi="mni-IN"/>
        </w:rPr>
        <w:t>Нагиевых</w:t>
      </w:r>
      <w:proofErr w:type="spellEnd"/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 - Кирилл Нагиев</w:t>
      </w:r>
      <w:r w:rsidR="0052254F">
        <w:rPr>
          <w:rFonts w:ascii="Times New Roman" w:eastAsia="Batang" w:hAnsi="Times New Roman"/>
          <w:bCs/>
          <w:lang w:val="ru-RU" w:bidi="mni-IN"/>
        </w:rPr>
        <w:t>. С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нимать </w:t>
      </w:r>
      <w:r w:rsidR="0052254F">
        <w:rPr>
          <w:rFonts w:ascii="Times New Roman" w:eastAsia="Batang" w:hAnsi="Times New Roman"/>
          <w:bCs/>
          <w:lang w:val="ru-RU" w:bidi="mni-IN"/>
        </w:rPr>
        <w:t xml:space="preserve">ролик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доверили </w:t>
      </w:r>
      <w:r w:rsidR="001078FE">
        <w:rPr>
          <w:rFonts w:ascii="Times New Roman" w:eastAsia="Batang" w:hAnsi="Times New Roman"/>
          <w:bCs/>
          <w:lang w:val="ru-RU" w:bidi="mni-IN"/>
        </w:rPr>
        <w:t xml:space="preserve">известному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>режиссеру</w:t>
      </w:r>
      <w:r w:rsidR="001078FE">
        <w:rPr>
          <w:rFonts w:ascii="Times New Roman" w:eastAsia="Batang" w:hAnsi="Times New Roman"/>
          <w:bCs/>
          <w:lang w:val="ru-RU" w:bidi="mni-IN"/>
        </w:rPr>
        <w:t>,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 </w:t>
      </w:r>
      <w:r w:rsidR="001078FE" w:rsidRPr="00AE4BE7">
        <w:rPr>
          <w:rFonts w:ascii="Times New Roman" w:eastAsia="Batang" w:hAnsi="Times New Roman"/>
          <w:bCs/>
          <w:lang w:val="ru-RU" w:bidi="mni-IN"/>
        </w:rPr>
        <w:t>автору большинства роликов МТС</w:t>
      </w:r>
      <w:r w:rsidR="001078FE" w:rsidRPr="009351F4">
        <w:rPr>
          <w:rFonts w:ascii="Times New Roman" w:eastAsia="Batang" w:hAnsi="Times New Roman"/>
          <w:bCs/>
          <w:lang w:val="ru-RU" w:bidi="mni-IN"/>
        </w:rPr>
        <w:t xml:space="preserve"> </w:t>
      </w:r>
      <w:r w:rsidR="001078FE">
        <w:rPr>
          <w:rFonts w:ascii="Times New Roman" w:eastAsia="Batang" w:hAnsi="Times New Roman"/>
          <w:bCs/>
          <w:lang w:val="ru-RU" w:bidi="mni-IN"/>
        </w:rPr>
        <w:t xml:space="preserve">с участием Нагиева старшего,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Ярославу </w:t>
      </w:r>
      <w:proofErr w:type="spellStart"/>
      <w:r w:rsidR="009351F4" w:rsidRPr="009351F4">
        <w:rPr>
          <w:rFonts w:ascii="Times New Roman" w:eastAsia="Batang" w:hAnsi="Times New Roman"/>
          <w:bCs/>
          <w:lang w:val="ru-RU" w:bidi="mni-IN"/>
        </w:rPr>
        <w:t>Ч</w:t>
      </w:r>
      <w:r w:rsidR="00AD7A22">
        <w:rPr>
          <w:rFonts w:ascii="Times New Roman" w:eastAsia="Batang" w:hAnsi="Times New Roman"/>
          <w:bCs/>
          <w:lang w:val="ru-RU" w:bidi="mni-IN"/>
        </w:rPr>
        <w:t>ев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>ажевскому</w:t>
      </w:r>
      <w:proofErr w:type="spellEnd"/>
      <w:r w:rsidR="009351F4" w:rsidRPr="009351F4">
        <w:rPr>
          <w:rFonts w:ascii="Times New Roman" w:eastAsia="Batang" w:hAnsi="Times New Roman"/>
          <w:bCs/>
          <w:lang w:val="ru-RU" w:bidi="mni-IN"/>
        </w:rPr>
        <w:t>. </w:t>
      </w:r>
    </w:p>
    <w:p w14:paraId="3067AFD3" w14:textId="3AF10175" w:rsidR="009351F4" w:rsidRPr="009351F4" w:rsidRDefault="00AD7A22" w:rsidP="00AD7A22">
      <w:pPr>
        <w:spacing w:line="360" w:lineRule="auto"/>
        <w:jc w:val="both"/>
        <w:rPr>
          <w:rFonts w:ascii="Times New Roman" w:eastAsia="Batang" w:hAnsi="Times New Roman" w:hint="eastAsia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bidi="mni-IN"/>
        </w:rPr>
        <w:t xml:space="preserve">     </w:t>
      </w:r>
      <w:r w:rsidR="009351F4">
        <w:rPr>
          <w:rFonts w:ascii="Times New Roman" w:eastAsia="Batang" w:hAnsi="Times New Roman"/>
          <w:bCs/>
          <w:lang w:val="ru-RU" w:bidi="mni-IN"/>
        </w:rPr>
        <w:t>3</w:t>
      </w:r>
      <w:r>
        <w:rPr>
          <w:rFonts w:ascii="Times New Roman" w:eastAsia="Batang" w:hAnsi="Times New Roman"/>
          <w:bCs/>
          <w:lang w:val="ru-RU" w:bidi="mni-IN"/>
        </w:rPr>
        <w:t>0-</w:t>
      </w:r>
      <w:r w:rsidR="00557B45" w:rsidRPr="009351F4">
        <w:rPr>
          <w:rFonts w:ascii="Times New Roman" w:eastAsia="Batang" w:hAnsi="Times New Roman"/>
          <w:bCs/>
          <w:lang w:val="ru-RU" w:bidi="mni-IN"/>
        </w:rPr>
        <w:t>секундн</w:t>
      </w:r>
      <w:r w:rsidR="00557B45">
        <w:rPr>
          <w:rFonts w:ascii="Times New Roman" w:eastAsia="Batang" w:hAnsi="Times New Roman"/>
          <w:bCs/>
          <w:lang w:val="ru-RU" w:bidi="mni-IN"/>
        </w:rPr>
        <w:t>ый</w:t>
      </w:r>
      <w:r w:rsidR="00557B45" w:rsidRPr="009351F4">
        <w:rPr>
          <w:rFonts w:ascii="Times New Roman" w:eastAsia="Batang" w:hAnsi="Times New Roman"/>
          <w:bCs/>
          <w:lang w:val="ru-RU" w:bidi="mni-IN"/>
        </w:rPr>
        <w:t xml:space="preserve">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>ролик</w:t>
      </w:r>
      <w:r w:rsidR="00557B45">
        <w:rPr>
          <w:rFonts w:ascii="Times New Roman" w:eastAsia="Batang" w:hAnsi="Times New Roman"/>
          <w:bCs/>
          <w:lang w:val="ru-RU" w:bidi="mni-IN"/>
        </w:rPr>
        <w:t xml:space="preserve"> построен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 на игре ассоциаций: широкий жест – это не только щедрое вознаграждение</w:t>
      </w:r>
      <w:r w:rsidR="001078FE">
        <w:rPr>
          <w:rFonts w:ascii="Times New Roman" w:eastAsia="Batang" w:hAnsi="Times New Roman"/>
          <w:bCs/>
          <w:lang w:val="ru-RU" w:bidi="mni-IN"/>
        </w:rPr>
        <w:t xml:space="preserve"> от МТС</w:t>
      </w:r>
      <w:r w:rsidR="003D4916">
        <w:rPr>
          <w:rFonts w:ascii="Times New Roman" w:eastAsia="Batang" w:hAnsi="Times New Roman"/>
          <w:bCs/>
          <w:lang w:val="ru-RU" w:bidi="mni-IN"/>
        </w:rPr>
        <w:t xml:space="preserve"> за покупку смартфона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>, но и отсыл</w:t>
      </w:r>
      <w:r w:rsidR="00AF44C3">
        <w:rPr>
          <w:rFonts w:ascii="Times New Roman" w:eastAsia="Batang" w:hAnsi="Times New Roman"/>
          <w:bCs/>
          <w:lang w:val="ru-RU" w:bidi="mni-IN"/>
        </w:rPr>
        <w:t>ка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 к </w:t>
      </w:r>
      <w:r w:rsidR="00982F90">
        <w:rPr>
          <w:rFonts w:ascii="Times New Roman" w:eastAsia="Batang" w:hAnsi="Times New Roman"/>
          <w:bCs/>
          <w:lang w:val="ru-RU" w:bidi="mni-IN"/>
        </w:rPr>
        <w:t>широкоформатному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 </w:t>
      </w:r>
      <w:r>
        <w:rPr>
          <w:rFonts w:ascii="Times New Roman" w:eastAsia="Batang" w:hAnsi="Times New Roman"/>
          <w:bCs/>
          <w:lang w:val="ru-RU" w:bidi="mni-IN"/>
        </w:rPr>
        <w:t xml:space="preserve">объективу </w:t>
      </w:r>
      <w:proofErr w:type="spellStart"/>
      <w:r>
        <w:rPr>
          <w:rFonts w:ascii="Times New Roman" w:eastAsia="Batang" w:hAnsi="Times New Roman"/>
          <w:bCs/>
          <w:lang w:val="ru-RU" w:bidi="mni-IN"/>
        </w:rPr>
        <w:t>селфи</w:t>
      </w:r>
      <w:proofErr w:type="spellEnd"/>
      <w:r>
        <w:rPr>
          <w:rFonts w:ascii="Times New Roman" w:eastAsia="Batang" w:hAnsi="Times New Roman"/>
          <w:bCs/>
          <w:lang w:val="ru-RU" w:bidi="mni-IN"/>
        </w:rPr>
        <w:t>-</w:t>
      </w:r>
      <w:r w:rsidR="009351F4">
        <w:rPr>
          <w:rFonts w:ascii="Times New Roman" w:eastAsia="Batang" w:hAnsi="Times New Roman"/>
          <w:bCs/>
          <w:lang w:val="ru-RU" w:bidi="mni-IN"/>
        </w:rPr>
        <w:t>камеры в</w:t>
      </w:r>
      <w:r>
        <w:rPr>
          <w:rFonts w:ascii="Times New Roman" w:eastAsia="Batang" w:hAnsi="Times New Roman"/>
          <w:bCs/>
          <w:lang w:val="ru-RU" w:bidi="mni-IN"/>
        </w:rPr>
        <w:t>о</w:t>
      </w:r>
      <w:r w:rsidR="009351F4">
        <w:rPr>
          <w:rFonts w:ascii="Times New Roman" w:eastAsia="Batang" w:hAnsi="Times New Roman"/>
          <w:bCs/>
          <w:lang w:val="ru-RU" w:bidi="mni-IN"/>
        </w:rPr>
        <w:t xml:space="preserve"> </w:t>
      </w:r>
      <w:r>
        <w:rPr>
          <w:rFonts w:ascii="Times New Roman" w:eastAsia="Batang" w:hAnsi="Times New Roman"/>
          <w:bCs/>
          <w:lang w:val="ru-RU" w:bidi="mni-IN"/>
        </w:rPr>
        <w:t xml:space="preserve">флагманском смартфоне </w:t>
      </w:r>
      <w:r w:rsidRPr="009351F4">
        <w:rPr>
          <w:rFonts w:ascii="Times New Roman" w:eastAsia="Batang" w:hAnsi="Times New Roman" w:hint="eastAsia"/>
          <w:bCs/>
          <w:lang w:val="ru-RU" w:bidi="mni-IN"/>
        </w:rPr>
        <w:t>LG G6</w:t>
      </w:r>
      <w:r>
        <w:rPr>
          <w:rFonts w:ascii="Times New Roman" w:eastAsia="Batang" w:hAnsi="Times New Roman"/>
          <w:bCs/>
          <w:lang w:val="ru-RU" w:bidi="mni-IN"/>
        </w:rPr>
        <w:t xml:space="preserve">.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Герой делает </w:t>
      </w:r>
      <w:proofErr w:type="spellStart"/>
      <w:r w:rsidR="009351F4" w:rsidRPr="009351F4">
        <w:rPr>
          <w:rFonts w:ascii="Times New Roman" w:eastAsia="Batang" w:hAnsi="Times New Roman"/>
          <w:bCs/>
          <w:lang w:val="ru-RU" w:bidi="mni-IN"/>
        </w:rPr>
        <w:t>селфи</w:t>
      </w:r>
      <w:proofErr w:type="spellEnd"/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 с картонной моделью отца и случайно повстречавшимися </w:t>
      </w:r>
      <w:r w:rsidR="009351F4">
        <w:rPr>
          <w:rFonts w:ascii="Times New Roman" w:eastAsia="Batang" w:hAnsi="Times New Roman"/>
          <w:bCs/>
          <w:lang w:val="ru-RU" w:bidi="mni-IN"/>
        </w:rPr>
        <w:t>в салоне</w:t>
      </w:r>
      <w:r w:rsidR="00DF3D35">
        <w:rPr>
          <w:rFonts w:ascii="Times New Roman" w:eastAsia="Batang" w:hAnsi="Times New Roman"/>
          <w:bCs/>
          <w:lang w:val="ru-RU" w:bidi="mni-IN"/>
        </w:rPr>
        <w:t xml:space="preserve"> </w:t>
      </w:r>
      <w:r w:rsidR="009351F4">
        <w:rPr>
          <w:rFonts w:ascii="Times New Roman" w:eastAsia="Batang" w:hAnsi="Times New Roman"/>
          <w:bCs/>
          <w:lang w:val="ru-RU" w:bidi="mni-IN"/>
        </w:rPr>
        <w:t xml:space="preserve">МТС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девушками – широкий размах рук, широкий угол съемки, </w:t>
      </w:r>
      <w:r w:rsidR="001078FE">
        <w:rPr>
          <w:rFonts w:ascii="Times New Roman" w:eastAsia="Batang" w:hAnsi="Times New Roman"/>
          <w:bCs/>
          <w:lang w:val="ru-RU" w:bidi="mni-IN"/>
        </w:rPr>
        <w:t xml:space="preserve">все 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 в кадре. </w:t>
      </w:r>
      <w:r w:rsidR="00F07950">
        <w:rPr>
          <w:rFonts w:ascii="Times New Roman" w:eastAsia="Batang" w:hAnsi="Times New Roman" w:hint="eastAsia"/>
          <w:bCs/>
          <w:lang w:val="ru-RU" w:eastAsia="ko-KR" w:bidi="mni-IN"/>
        </w:rPr>
        <w:tab/>
      </w:r>
    </w:p>
    <w:p w14:paraId="4C6FAABD" w14:textId="70775748" w:rsidR="009E7E7D" w:rsidRDefault="00AD7A22" w:rsidP="009E7E7D">
      <w:pPr>
        <w:rPr>
          <w:rStyle w:val="Hyperlink"/>
          <w:lang w:val="ru-RU"/>
        </w:rPr>
      </w:pPr>
      <w:r>
        <w:rPr>
          <w:rFonts w:ascii="Times New Roman" w:eastAsia="Batang" w:hAnsi="Times New Roman"/>
          <w:lang w:val="ru-RU" w:bidi="mni-IN"/>
        </w:rPr>
        <w:t xml:space="preserve">     </w:t>
      </w:r>
      <w:r w:rsidR="00982F90">
        <w:rPr>
          <w:rFonts w:ascii="Times New Roman" w:eastAsia="Batang" w:hAnsi="Times New Roman"/>
          <w:lang w:val="ru-RU" w:bidi="mni-IN"/>
        </w:rPr>
        <w:t xml:space="preserve"> </w:t>
      </w:r>
      <w:r w:rsidR="00B74BEA">
        <w:rPr>
          <w:rFonts w:ascii="Times New Roman" w:eastAsia="Batang" w:hAnsi="Times New Roman"/>
          <w:lang w:val="ru-RU" w:bidi="mni-IN"/>
        </w:rPr>
        <w:t xml:space="preserve">Рекламный ролик доступен по ссылке: </w:t>
      </w:r>
      <w:hyperlink r:id="rId10" w:history="1">
        <w:r w:rsidR="00B74BEA">
          <w:rPr>
            <w:rStyle w:val="Hyperlink"/>
            <w:lang w:val="ru-RU"/>
          </w:rPr>
          <w:t>https://youtu.be/WZYmZRW5E4Y</w:t>
        </w:r>
      </w:hyperlink>
    </w:p>
    <w:p w14:paraId="2D5C65CF" w14:textId="77777777" w:rsidR="00982F90" w:rsidRDefault="00982F90" w:rsidP="009E7E7D">
      <w:pPr>
        <w:rPr>
          <w:lang w:val="ru-RU" w:eastAsia="ko-KR"/>
        </w:rPr>
      </w:pPr>
    </w:p>
    <w:p w14:paraId="72F5F0E5" w14:textId="0F6EC385" w:rsidR="009351F4" w:rsidRDefault="009351F4" w:rsidP="00AD7A22">
      <w:pPr>
        <w:spacing w:line="360" w:lineRule="auto"/>
        <w:jc w:val="both"/>
        <w:rPr>
          <w:rFonts w:ascii="Times New Roman" w:hAnsi="Times New Roman"/>
          <w:lang w:val="ru-RU" w:eastAsia="ko-KR" w:bidi="mni-IN"/>
        </w:rPr>
      </w:pPr>
      <w:r w:rsidRPr="00B74BEA">
        <w:rPr>
          <w:rFonts w:ascii="Times New Roman" w:hAnsi="Times New Roman"/>
          <w:lang w:val="ru-RU" w:eastAsia="ko-KR" w:bidi="mni-IN"/>
        </w:rPr>
        <w:t>Акционное предложение действует на ряд популярных моделей</w:t>
      </w:r>
      <w:r w:rsidR="00AD7A22">
        <w:rPr>
          <w:rFonts w:ascii="Times New Roman" w:hAnsi="Times New Roman"/>
          <w:lang w:val="ru-RU" w:eastAsia="ko-KR" w:bidi="mni-IN"/>
        </w:rPr>
        <w:t xml:space="preserve"> </w:t>
      </w:r>
      <w:r w:rsidR="00982F90">
        <w:rPr>
          <w:rFonts w:ascii="Times New Roman" w:hAnsi="Times New Roman"/>
          <w:lang w:val="ru-RU" w:eastAsia="ko-KR" w:bidi="mni-IN"/>
        </w:rPr>
        <w:t xml:space="preserve">смартфонов </w:t>
      </w:r>
      <w:r w:rsidR="00AD7A22">
        <w:rPr>
          <w:rFonts w:ascii="Times New Roman" w:hAnsi="Times New Roman"/>
          <w:lang w:val="ru-RU" w:eastAsia="ko-KR" w:bidi="mni-IN"/>
        </w:rPr>
        <w:t>LG</w:t>
      </w:r>
      <w:r w:rsidRPr="00B74BEA">
        <w:rPr>
          <w:rFonts w:ascii="Times New Roman" w:hAnsi="Times New Roman"/>
          <w:lang w:val="ru-RU" w:eastAsia="ko-KR" w:bidi="mni-IN"/>
        </w:rPr>
        <w:t xml:space="preserve"> 2016 и 2017 года, заслуживших несомненную популярно</w:t>
      </w:r>
      <w:r>
        <w:rPr>
          <w:rFonts w:ascii="Times New Roman" w:hAnsi="Times New Roman"/>
          <w:lang w:val="ru-RU" w:eastAsia="ko-KR" w:bidi="mni-IN"/>
        </w:rPr>
        <w:t>сть у покупателей</w:t>
      </w:r>
      <w:r w:rsidR="005C59FC">
        <w:rPr>
          <w:rFonts w:ascii="Times New Roman" w:hAnsi="Times New Roman"/>
          <w:lang w:val="ru-RU" w:eastAsia="ko-KR" w:bidi="mni-IN"/>
        </w:rPr>
        <w:t>, в числе которых стоит особо отметить</w:t>
      </w:r>
      <w:r w:rsidRPr="00B74BEA">
        <w:rPr>
          <w:rFonts w:ascii="Times New Roman" w:hAnsi="Times New Roman"/>
          <w:lang w:val="ru-RU" w:eastAsia="ko-KR" w:bidi="mni-IN"/>
        </w:rPr>
        <w:t xml:space="preserve">: </w:t>
      </w:r>
    </w:p>
    <w:p w14:paraId="60277208" w14:textId="0D350F27" w:rsidR="009351F4" w:rsidRPr="009351F4" w:rsidRDefault="009351F4" w:rsidP="00A8735C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eastAsia="Batang" w:hAnsi="Times New Roman"/>
          <w:bCs/>
          <w:lang w:val="ru-RU" w:bidi="mni-IN"/>
        </w:rPr>
      </w:pPr>
      <w:proofErr w:type="gramStart"/>
      <w:r w:rsidRPr="009351F4">
        <w:rPr>
          <w:rFonts w:ascii="Times New Roman" w:eastAsia="Batang" w:hAnsi="Times New Roman"/>
          <w:bCs/>
          <w:lang w:val="ru-RU" w:bidi="mni-IN"/>
        </w:rPr>
        <w:t>Флагманск</w:t>
      </w:r>
      <w:r w:rsidR="00982F90">
        <w:rPr>
          <w:rFonts w:ascii="Times New Roman" w:eastAsia="Batang" w:hAnsi="Times New Roman"/>
          <w:bCs/>
          <w:lang w:val="ru-RU" w:bidi="mni-IN"/>
        </w:rPr>
        <w:t>ую</w:t>
      </w:r>
      <w:r w:rsidRPr="009351F4">
        <w:rPr>
          <w:rFonts w:ascii="Times New Roman" w:eastAsia="Batang" w:hAnsi="Times New Roman"/>
          <w:bCs/>
          <w:lang w:val="ru-RU" w:bidi="mni-IN"/>
        </w:rPr>
        <w:t xml:space="preserve"> модель 2017 года, смартфон </w:t>
      </w:r>
      <w:r w:rsidRPr="005C59FC">
        <w:rPr>
          <w:rFonts w:ascii="Times New Roman" w:eastAsia="Batang" w:hAnsi="Times New Roman" w:hint="eastAsia"/>
          <w:b/>
          <w:bCs/>
          <w:lang w:val="ru-RU" w:bidi="mni-IN"/>
        </w:rPr>
        <w:t>LG G6</w:t>
      </w:r>
      <w:r w:rsidR="00AD7A22" w:rsidRPr="00AD7A22">
        <w:rPr>
          <w:rFonts w:ascii="Times New Roman" w:eastAsia="Batang" w:hAnsi="Times New Roman"/>
          <w:bCs/>
          <w:lang w:val="ru-RU" w:bidi="mni-IN"/>
        </w:rPr>
        <w:t>,</w:t>
      </w:r>
      <w:r w:rsidRPr="009351F4">
        <w:rPr>
          <w:rFonts w:ascii="Times New Roman" w:eastAsia="Batang" w:hAnsi="Times New Roman" w:hint="eastAsia"/>
          <w:bCs/>
          <w:lang w:val="ru-RU" w:bidi="mni-IN"/>
        </w:rPr>
        <w:t xml:space="preserve"> </w:t>
      </w:r>
      <w:r w:rsidR="00AD7A22" w:rsidRPr="00AD7A22">
        <w:rPr>
          <w:rFonts w:ascii="Times New Roman" w:eastAsia="Batang" w:hAnsi="Times New Roman"/>
          <w:bCs/>
          <w:lang w:val="ru-RU" w:bidi="mni-IN"/>
        </w:rPr>
        <w:t>оснащенный</w:t>
      </w:r>
      <w:r w:rsidRPr="009351F4">
        <w:rPr>
          <w:rFonts w:ascii="Times New Roman" w:eastAsia="Batang" w:hAnsi="Times New Roman"/>
          <w:bCs/>
          <w:lang w:val="ru-RU" w:bidi="mni-IN"/>
        </w:rPr>
        <w:t xml:space="preserve"> дисплеем с новым соотношением сторон 18:9 (</w:t>
      </w:r>
      <w:r w:rsidR="00441029">
        <w:rPr>
          <w:rFonts w:ascii="Times New Roman" w:eastAsia="Batang" w:hAnsi="Times New Roman"/>
          <w:bCs/>
          <w:lang w:val="ru-RU" w:bidi="mni-IN"/>
        </w:rPr>
        <w:t xml:space="preserve">2:1), технологией </w:t>
      </w:r>
      <w:proofErr w:type="spellStart"/>
      <w:r w:rsidR="00441029">
        <w:rPr>
          <w:rFonts w:ascii="Times New Roman" w:eastAsia="Batang" w:hAnsi="Times New Roman"/>
          <w:bCs/>
          <w:lang w:val="ru-RU" w:bidi="mni-IN"/>
        </w:rPr>
        <w:t>Dolby</w:t>
      </w:r>
      <w:proofErr w:type="spellEnd"/>
      <w:r w:rsidR="00441029">
        <w:rPr>
          <w:rFonts w:ascii="Times New Roman" w:eastAsia="Batang" w:hAnsi="Times New Roman"/>
          <w:bCs/>
          <w:lang w:val="ru-RU" w:bidi="mni-IN"/>
        </w:rPr>
        <w:t xml:space="preserve"> </w:t>
      </w:r>
      <w:proofErr w:type="spellStart"/>
      <w:r w:rsidR="00441029">
        <w:rPr>
          <w:rFonts w:ascii="Times New Roman" w:eastAsia="Batang" w:hAnsi="Times New Roman"/>
          <w:bCs/>
          <w:lang w:val="ru-RU" w:bidi="mni-IN"/>
        </w:rPr>
        <w:t>Vision</w:t>
      </w:r>
      <w:proofErr w:type="spellEnd"/>
      <w:r w:rsidR="00441029">
        <w:rPr>
          <w:rFonts w:ascii="Times New Roman" w:eastAsia="Batang" w:hAnsi="Times New Roman"/>
          <w:bCs/>
          <w:lang w:val="ru-RU" w:bidi="mni-IN"/>
        </w:rPr>
        <w:t xml:space="preserve"> для </w:t>
      </w:r>
      <w:r w:rsidRPr="009351F4">
        <w:rPr>
          <w:rFonts w:ascii="Times New Roman" w:eastAsia="Batang" w:hAnsi="Times New Roman"/>
          <w:bCs/>
          <w:lang w:val="ru-RU" w:bidi="mni-IN"/>
        </w:rPr>
        <w:t>кинематографическо</w:t>
      </w:r>
      <w:r w:rsidR="00441029">
        <w:rPr>
          <w:rFonts w:ascii="Times New Roman" w:eastAsia="Batang" w:hAnsi="Times New Roman"/>
          <w:bCs/>
          <w:lang w:val="ru-RU" w:bidi="mni-IN"/>
        </w:rPr>
        <w:t>го качества изображения,</w:t>
      </w:r>
      <w:r w:rsidRPr="009351F4">
        <w:rPr>
          <w:rFonts w:ascii="Times New Roman" w:eastAsia="Batang" w:hAnsi="Times New Roman"/>
          <w:bCs/>
          <w:lang w:val="ru-RU" w:bidi="mni-IN"/>
        </w:rPr>
        <w:t xml:space="preserve"> широко</w:t>
      </w:r>
      <w:r w:rsidR="00104315">
        <w:rPr>
          <w:rFonts w:ascii="Times New Roman" w:eastAsia="Batang" w:hAnsi="Times New Roman"/>
          <w:bCs/>
          <w:lang w:val="ru-RU" w:bidi="mni-IN"/>
        </w:rPr>
        <w:t>форматными</w:t>
      </w:r>
      <w:r w:rsidRPr="009351F4">
        <w:rPr>
          <w:rFonts w:ascii="Times New Roman" w:eastAsia="Batang" w:hAnsi="Times New Roman"/>
          <w:bCs/>
          <w:lang w:val="ru-RU" w:bidi="mni-IN"/>
        </w:rPr>
        <w:t xml:space="preserve"> о</w:t>
      </w:r>
      <w:r w:rsidR="00AD7A22">
        <w:rPr>
          <w:rFonts w:ascii="Times New Roman" w:eastAsia="Batang" w:hAnsi="Times New Roman"/>
          <w:bCs/>
          <w:lang w:val="ru-RU" w:bidi="mni-IN"/>
        </w:rPr>
        <w:t>сновной и фронтальной камерами;</w:t>
      </w:r>
      <w:proofErr w:type="gramEnd"/>
    </w:p>
    <w:p w14:paraId="1709E199" w14:textId="6D1EFA52" w:rsidR="00AD7A22" w:rsidRPr="009351F4" w:rsidRDefault="00AD7A22" w:rsidP="00A8735C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30" w:line="360" w:lineRule="auto"/>
        <w:jc w:val="both"/>
        <w:rPr>
          <w:rFonts w:ascii="Times New Roman" w:hAnsi="Times New Roman"/>
          <w:lang w:val="ru-RU" w:eastAsia="ko-KR"/>
        </w:rPr>
      </w:pPr>
      <w:r w:rsidRPr="009351F4">
        <w:rPr>
          <w:rFonts w:ascii="Times New Roman" w:hAnsi="Times New Roman"/>
          <w:lang w:val="ru-RU" w:eastAsia="ko-KR"/>
        </w:rPr>
        <w:t xml:space="preserve">Модель </w:t>
      </w:r>
      <w:r w:rsidRPr="009351F4">
        <w:rPr>
          <w:rFonts w:ascii="Times New Roman" w:hAnsi="Times New Roman" w:hint="eastAsia"/>
          <w:b/>
          <w:lang w:val="ru-RU" w:eastAsia="ko-KR"/>
        </w:rPr>
        <w:t xml:space="preserve">LG X </w:t>
      </w:r>
      <w:proofErr w:type="spellStart"/>
      <w:r w:rsidRPr="009351F4">
        <w:rPr>
          <w:rFonts w:ascii="Times New Roman" w:hAnsi="Times New Roman" w:hint="eastAsia"/>
          <w:b/>
          <w:lang w:val="ru-RU" w:eastAsia="ko-KR"/>
        </w:rPr>
        <w:t>power</w:t>
      </w:r>
      <w:proofErr w:type="spellEnd"/>
      <w:r w:rsidRPr="009351F4">
        <w:rPr>
          <w:rFonts w:ascii="Times New Roman" w:hAnsi="Times New Roman" w:hint="eastAsia"/>
          <w:lang w:val="ru-RU" w:eastAsia="ko-KR"/>
        </w:rPr>
        <w:t xml:space="preserve"> </w:t>
      </w:r>
      <w:r w:rsidRPr="009351F4">
        <w:rPr>
          <w:rFonts w:ascii="Times New Roman" w:hAnsi="Times New Roman"/>
          <w:lang w:val="ru-RU" w:eastAsia="ko-KR"/>
        </w:rPr>
        <w:t>с мощ</w:t>
      </w:r>
      <w:r w:rsidR="00982F90">
        <w:rPr>
          <w:rFonts w:ascii="Times New Roman" w:hAnsi="Times New Roman"/>
          <w:lang w:val="ru-RU" w:eastAsia="ko-KR"/>
        </w:rPr>
        <w:t xml:space="preserve">ной батареей емкостью </w:t>
      </w:r>
      <w:r>
        <w:rPr>
          <w:rFonts w:ascii="Times New Roman" w:hAnsi="Times New Roman"/>
          <w:lang w:val="ru-RU" w:eastAsia="ko-KR"/>
        </w:rPr>
        <w:t>4</w:t>
      </w:r>
      <w:r w:rsidR="00982F90">
        <w:rPr>
          <w:rFonts w:ascii="Times New Roman" w:hAnsi="Times New Roman"/>
          <w:lang w:val="ru-RU" w:eastAsia="ko-KR"/>
        </w:rPr>
        <w:t>,</w:t>
      </w:r>
      <w:r>
        <w:rPr>
          <w:rFonts w:ascii="Times New Roman" w:hAnsi="Times New Roman"/>
          <w:lang w:val="ru-RU" w:eastAsia="ko-KR"/>
        </w:rPr>
        <w:t xml:space="preserve">100 </w:t>
      </w:r>
      <w:proofErr w:type="spellStart"/>
      <w:r>
        <w:rPr>
          <w:rFonts w:ascii="Times New Roman" w:hAnsi="Times New Roman"/>
          <w:lang w:val="ru-RU" w:eastAsia="ko-KR"/>
        </w:rPr>
        <w:t>мАч</w:t>
      </w:r>
      <w:proofErr w:type="spellEnd"/>
      <w:r w:rsidRPr="00AD7A22">
        <w:rPr>
          <w:rFonts w:ascii="Times New Roman" w:hAnsi="Times New Roman"/>
          <w:lang w:val="ru-RU" w:eastAsia="ko-KR"/>
        </w:rPr>
        <w:t xml:space="preserve"> и </w:t>
      </w:r>
      <w:proofErr w:type="gramStart"/>
      <w:r w:rsidRPr="00AD7A22">
        <w:rPr>
          <w:rFonts w:ascii="Times New Roman" w:hAnsi="Times New Roman"/>
          <w:lang w:val="ru-RU" w:eastAsia="ko-KR"/>
        </w:rPr>
        <w:t>ярким</w:t>
      </w:r>
      <w:proofErr w:type="gramEnd"/>
      <w:r w:rsidRPr="00AD7A22"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val="ru-RU" w:eastAsia="ko-KR"/>
        </w:rPr>
        <w:t>5,3</w:t>
      </w:r>
      <w:r w:rsidRPr="00AD7A22">
        <w:rPr>
          <w:rFonts w:ascii="Times New Roman" w:hAnsi="Times New Roman"/>
          <w:lang w:val="ru-RU" w:eastAsia="ko-KR"/>
        </w:rPr>
        <w:t xml:space="preserve">” </w:t>
      </w:r>
      <w:r>
        <w:rPr>
          <w:rFonts w:ascii="Times New Roman" w:hAnsi="Times New Roman"/>
          <w:lang w:eastAsia="ko-KR"/>
        </w:rPr>
        <w:t>HD</w:t>
      </w:r>
      <w:r>
        <w:rPr>
          <w:rFonts w:ascii="Times New Roman" w:hAnsi="Times New Roman"/>
          <w:lang w:val="ru-RU" w:eastAsia="ko-KR"/>
        </w:rPr>
        <w:t>-дисп</w:t>
      </w:r>
      <w:r w:rsidR="00774C2E">
        <w:rPr>
          <w:rFonts w:ascii="Times New Roman" w:hAnsi="Times New Roman"/>
          <w:lang w:val="ru-RU" w:eastAsia="ko-KR"/>
        </w:rPr>
        <w:t>л</w:t>
      </w:r>
      <w:r>
        <w:rPr>
          <w:rFonts w:ascii="Times New Roman" w:hAnsi="Times New Roman"/>
          <w:lang w:val="ru-RU" w:eastAsia="ko-KR"/>
        </w:rPr>
        <w:t>еем;</w:t>
      </w:r>
    </w:p>
    <w:p w14:paraId="7A7EABA3" w14:textId="39058B4B" w:rsidR="00AD7A22" w:rsidRPr="00AD7A22" w:rsidRDefault="009351F4" w:rsidP="00A8735C">
      <w:pPr>
        <w:pStyle w:val="ListParagraph"/>
        <w:numPr>
          <w:ilvl w:val="0"/>
          <w:numId w:val="16"/>
        </w:numPr>
        <w:spacing w:line="360" w:lineRule="auto"/>
        <w:jc w:val="both"/>
        <w:rPr>
          <w:lang w:val="ru-RU" w:eastAsia="ko-KR"/>
        </w:rPr>
      </w:pPr>
      <w:r w:rsidRPr="00AD7A22">
        <w:rPr>
          <w:rFonts w:ascii="Times New Roman" w:hAnsi="Times New Roman"/>
          <w:lang w:val="ru-RU" w:eastAsia="ko-KR"/>
        </w:rPr>
        <w:t xml:space="preserve">Надежный </w:t>
      </w:r>
      <w:r w:rsidRPr="00AD7A22">
        <w:rPr>
          <w:rFonts w:ascii="Times New Roman" w:hAnsi="Times New Roman" w:hint="eastAsia"/>
          <w:b/>
          <w:lang w:val="ru-RU" w:eastAsia="ko-KR"/>
        </w:rPr>
        <w:t>LG K8 LTE</w:t>
      </w:r>
      <w:r w:rsidRPr="00AD7A22">
        <w:rPr>
          <w:rFonts w:ascii="Times New Roman" w:hAnsi="Times New Roman"/>
          <w:lang w:val="ru-RU" w:eastAsia="ko-KR"/>
        </w:rPr>
        <w:t xml:space="preserve">  в изящном корпусе</w:t>
      </w:r>
      <w:r w:rsidR="00AD7A22" w:rsidRPr="00AD7A22">
        <w:rPr>
          <w:rFonts w:ascii="Times New Roman" w:hAnsi="Times New Roman"/>
          <w:lang w:val="ru-RU" w:eastAsia="ko-KR"/>
        </w:rPr>
        <w:t xml:space="preserve"> с</w:t>
      </w:r>
      <w:r w:rsidRPr="00AD7A22">
        <w:rPr>
          <w:rFonts w:ascii="Times New Roman" w:hAnsi="Times New Roman"/>
          <w:lang w:val="ru-RU" w:eastAsia="ko-KR"/>
        </w:rPr>
        <w:t xml:space="preserve"> 2,5</w:t>
      </w:r>
      <w:r w:rsidRPr="00AD7A22">
        <w:rPr>
          <w:rFonts w:ascii="Times New Roman" w:hAnsi="Times New Roman"/>
          <w:lang w:eastAsia="ko-KR"/>
        </w:rPr>
        <w:t>D</w:t>
      </w:r>
      <w:r w:rsidRPr="00AD7A22">
        <w:rPr>
          <w:rFonts w:ascii="Times New Roman" w:hAnsi="Times New Roman"/>
          <w:lang w:val="ru-RU" w:eastAsia="ko-KR"/>
        </w:rPr>
        <w:t xml:space="preserve"> стеклом, обрамляющем HD </w:t>
      </w:r>
      <w:proofErr w:type="spellStart"/>
      <w:r w:rsidRPr="00AD7A22">
        <w:rPr>
          <w:rFonts w:ascii="Times New Roman" w:hAnsi="Times New Roman"/>
          <w:lang w:val="ru-RU" w:eastAsia="ko-KR"/>
        </w:rPr>
        <w:t>In-c</w:t>
      </w:r>
      <w:r w:rsidR="00AD7A22" w:rsidRPr="00AD7A22">
        <w:rPr>
          <w:rFonts w:ascii="Times New Roman" w:hAnsi="Times New Roman"/>
          <w:lang w:val="ru-RU" w:eastAsia="ko-KR"/>
        </w:rPr>
        <w:t>ell</w:t>
      </w:r>
      <w:proofErr w:type="spellEnd"/>
      <w:r w:rsidR="00AD7A22" w:rsidRPr="00AD7A22">
        <w:rPr>
          <w:rFonts w:ascii="Times New Roman" w:hAnsi="Times New Roman"/>
          <w:lang w:val="ru-RU" w:eastAsia="ko-KR"/>
        </w:rPr>
        <w:t xml:space="preserve"> </w:t>
      </w:r>
      <w:proofErr w:type="spellStart"/>
      <w:r w:rsidR="00AD7A22" w:rsidRPr="00AD7A22">
        <w:rPr>
          <w:rFonts w:ascii="Times New Roman" w:hAnsi="Times New Roman"/>
          <w:lang w:val="ru-RU" w:eastAsia="ko-KR"/>
        </w:rPr>
        <w:t>To</w:t>
      </w:r>
      <w:r w:rsidR="00982F90">
        <w:rPr>
          <w:rFonts w:ascii="Times New Roman" w:hAnsi="Times New Roman"/>
          <w:lang w:val="ru-RU" w:eastAsia="ko-KR"/>
        </w:rPr>
        <w:t>uch</w:t>
      </w:r>
      <w:proofErr w:type="spellEnd"/>
      <w:r w:rsidR="00982F90">
        <w:rPr>
          <w:rFonts w:ascii="Times New Roman" w:hAnsi="Times New Roman"/>
          <w:lang w:val="ru-RU" w:eastAsia="ko-KR"/>
        </w:rPr>
        <w:t xml:space="preserve"> дисплей размером  5,</w:t>
      </w:r>
      <w:r w:rsidR="00AD7A22" w:rsidRPr="00AD7A22">
        <w:rPr>
          <w:rFonts w:ascii="Times New Roman" w:hAnsi="Times New Roman"/>
          <w:lang w:val="ru-RU" w:eastAsia="ko-KR"/>
        </w:rPr>
        <w:t>0”</w:t>
      </w:r>
      <w:r w:rsidRPr="00AD7A22">
        <w:rPr>
          <w:rFonts w:ascii="Times New Roman" w:hAnsi="Times New Roman"/>
          <w:lang w:val="ru-RU" w:eastAsia="ko-KR"/>
        </w:rPr>
        <w:t xml:space="preserve"> дюймов</w:t>
      </w:r>
      <w:r w:rsidR="00AA6ACC">
        <w:rPr>
          <w:rFonts w:ascii="Times New Roman" w:hAnsi="Times New Roman"/>
          <w:lang w:val="ru-RU" w:eastAsia="ko-KR"/>
        </w:rPr>
        <w:t>;</w:t>
      </w:r>
    </w:p>
    <w:p w14:paraId="2EB944CA" w14:textId="1CD37022" w:rsidR="009351F4" w:rsidRPr="002E413D" w:rsidRDefault="00AA6ACC" w:rsidP="00A8735C">
      <w:pPr>
        <w:pStyle w:val="ListParagraph"/>
        <w:numPr>
          <w:ilvl w:val="0"/>
          <w:numId w:val="16"/>
        </w:numPr>
        <w:spacing w:line="360" w:lineRule="auto"/>
        <w:jc w:val="both"/>
        <w:rPr>
          <w:lang w:val="ru-RU" w:eastAsia="ko-KR"/>
        </w:rPr>
      </w:pPr>
      <w:r>
        <w:rPr>
          <w:rFonts w:ascii="Times New Roman" w:hAnsi="Times New Roman"/>
          <w:lang w:val="ru-RU" w:eastAsia="ko-KR"/>
        </w:rPr>
        <w:t>М</w:t>
      </w:r>
      <w:r w:rsidR="00AD7A22" w:rsidRPr="002E413D">
        <w:rPr>
          <w:rFonts w:ascii="Times New Roman" w:hAnsi="Times New Roman"/>
          <w:lang w:val="ru-RU" w:eastAsia="ko-KR"/>
        </w:rPr>
        <w:t xml:space="preserve">одели: LG К10 LTE, LG K10 2017, LG K8 2017, LG K7 2017, LG K3 LTE, LG </w:t>
      </w:r>
      <w:proofErr w:type="spellStart"/>
      <w:r w:rsidR="00AD7A22" w:rsidRPr="002E413D">
        <w:rPr>
          <w:rFonts w:ascii="Times New Roman" w:hAnsi="Times New Roman"/>
          <w:lang w:val="ru-RU" w:eastAsia="ko-KR"/>
        </w:rPr>
        <w:t>Stylus</w:t>
      </w:r>
      <w:proofErr w:type="spellEnd"/>
      <w:r w:rsidR="00AD7A22" w:rsidRPr="002E413D">
        <w:rPr>
          <w:rFonts w:ascii="Times New Roman" w:hAnsi="Times New Roman"/>
          <w:lang w:val="ru-RU" w:eastAsia="ko-KR"/>
        </w:rPr>
        <w:t xml:space="preserve"> 3</w:t>
      </w:r>
      <w:r w:rsidR="002E413D" w:rsidRPr="002E413D">
        <w:rPr>
          <w:rFonts w:ascii="Times New Roman" w:hAnsi="Times New Roman"/>
          <w:lang w:val="ru-RU" w:eastAsia="ko-KR"/>
        </w:rPr>
        <w:t>.</w:t>
      </w:r>
    </w:p>
    <w:p w14:paraId="02AD56E3" w14:textId="77777777" w:rsidR="00563CDC" w:rsidRDefault="00563CDC" w:rsidP="001078FE">
      <w:pPr>
        <w:rPr>
          <w:rFonts w:ascii="Arial" w:hAnsi="Arial" w:cs="Arial"/>
          <w:b/>
          <w:sz w:val="20"/>
          <w:szCs w:val="20"/>
          <w:lang w:val="ru-RU"/>
        </w:rPr>
      </w:pPr>
    </w:p>
    <w:p w14:paraId="1420DE15" w14:textId="77777777" w:rsidR="001078FE" w:rsidRPr="00AE4BE7" w:rsidRDefault="001078FE" w:rsidP="001078FE">
      <w:pPr>
        <w:rPr>
          <w:rFonts w:ascii="Times New Roman" w:hAnsi="Times New Roman"/>
          <w:b/>
          <w:lang w:val="ru-RU" w:eastAsia="ru-RU"/>
        </w:rPr>
      </w:pPr>
      <w:r w:rsidRPr="00AE4BE7">
        <w:rPr>
          <w:rFonts w:ascii="Times New Roman" w:hAnsi="Times New Roman"/>
          <w:b/>
          <w:lang w:val="ru-RU"/>
        </w:rPr>
        <w:t>Творческая группа:</w:t>
      </w:r>
    </w:p>
    <w:p w14:paraId="2B8018BA" w14:textId="77777777" w:rsidR="00182DF7" w:rsidRPr="00AE4BE7" w:rsidRDefault="00182DF7" w:rsidP="009E7E7D">
      <w:pPr>
        <w:rPr>
          <w:rFonts w:ascii="Times New Roman" w:hAnsi="Times New Roman"/>
          <w:lang w:val="ru-RU" w:eastAsia="ko-KR"/>
        </w:rPr>
      </w:pPr>
    </w:p>
    <w:p w14:paraId="78A0BF6F" w14:textId="4BF48540" w:rsidR="001078FE" w:rsidRPr="00AE4BE7" w:rsidRDefault="001078FE" w:rsidP="001078FE">
      <w:pPr>
        <w:rPr>
          <w:rFonts w:ascii="Times New Roman" w:hAnsi="Times New Roman"/>
          <w:b/>
          <w:bCs/>
          <w:lang w:val="ru-RU" w:eastAsia="ru-RU"/>
        </w:rPr>
      </w:pPr>
      <w:r w:rsidRPr="00AE4BE7">
        <w:rPr>
          <w:rFonts w:ascii="Times New Roman" w:hAnsi="Times New Roman"/>
          <w:b/>
          <w:bCs/>
          <w:lang w:val="ru-RU"/>
        </w:rPr>
        <w:t xml:space="preserve">Команда </w:t>
      </w:r>
      <w:r w:rsidRPr="00AE4BE7">
        <w:rPr>
          <w:rFonts w:ascii="Times New Roman" w:hAnsi="Times New Roman"/>
          <w:b/>
          <w:bCs/>
        </w:rPr>
        <w:t>BBDO</w:t>
      </w:r>
      <w:r w:rsidRPr="00AE4BE7">
        <w:rPr>
          <w:rFonts w:ascii="Times New Roman" w:hAnsi="Times New Roman"/>
          <w:b/>
          <w:bCs/>
          <w:lang w:val="ru-RU"/>
        </w:rPr>
        <w:t>:</w:t>
      </w:r>
    </w:p>
    <w:p w14:paraId="49DD108A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>Андрей Иванов</w:t>
      </w:r>
    </w:p>
    <w:p w14:paraId="40D06ADB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 xml:space="preserve">Дарья </w:t>
      </w:r>
      <w:proofErr w:type="spellStart"/>
      <w:r w:rsidRPr="00AE4BE7">
        <w:rPr>
          <w:rFonts w:ascii="Times New Roman" w:hAnsi="Times New Roman"/>
          <w:lang w:val="ru-RU"/>
        </w:rPr>
        <w:t>Булахтина</w:t>
      </w:r>
      <w:proofErr w:type="spellEnd"/>
    </w:p>
    <w:p w14:paraId="16A01C8B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>Петр Лебедев</w:t>
      </w:r>
    </w:p>
    <w:p w14:paraId="1773B0D4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proofErr w:type="spellStart"/>
      <w:r w:rsidRPr="00AE4BE7">
        <w:rPr>
          <w:rFonts w:ascii="Times New Roman" w:hAnsi="Times New Roman"/>
          <w:lang w:val="ru-RU"/>
        </w:rPr>
        <w:t>Гаврильченко</w:t>
      </w:r>
      <w:proofErr w:type="spellEnd"/>
      <w:r w:rsidRPr="00AE4BE7">
        <w:rPr>
          <w:rFonts w:ascii="Times New Roman" w:hAnsi="Times New Roman"/>
          <w:lang w:val="ru-RU"/>
        </w:rPr>
        <w:t xml:space="preserve"> Евгений</w:t>
      </w:r>
    </w:p>
    <w:p w14:paraId="4C536E8F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>Антонина Заболоцкая</w:t>
      </w:r>
    </w:p>
    <w:p w14:paraId="37C550F9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>Анастасия Смирнова</w:t>
      </w:r>
    </w:p>
    <w:p w14:paraId="27C01EF3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>Юлия Петрова</w:t>
      </w:r>
    </w:p>
    <w:p w14:paraId="1070167D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 xml:space="preserve">Юлия </w:t>
      </w:r>
      <w:proofErr w:type="spellStart"/>
      <w:r w:rsidRPr="00AE4BE7">
        <w:rPr>
          <w:rFonts w:ascii="Times New Roman" w:hAnsi="Times New Roman"/>
          <w:lang w:val="ru-RU"/>
        </w:rPr>
        <w:t>Казаковцева</w:t>
      </w:r>
      <w:proofErr w:type="spellEnd"/>
    </w:p>
    <w:p w14:paraId="371B7474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 xml:space="preserve">Анастасия </w:t>
      </w:r>
      <w:proofErr w:type="spellStart"/>
      <w:r w:rsidRPr="00AE4BE7">
        <w:rPr>
          <w:rFonts w:ascii="Times New Roman" w:hAnsi="Times New Roman"/>
          <w:lang w:val="ru-RU"/>
        </w:rPr>
        <w:t>Прямилова</w:t>
      </w:r>
      <w:proofErr w:type="spellEnd"/>
    </w:p>
    <w:p w14:paraId="334F6513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 xml:space="preserve">София </w:t>
      </w:r>
      <w:proofErr w:type="spellStart"/>
      <w:r w:rsidRPr="00AE4BE7">
        <w:rPr>
          <w:rFonts w:ascii="Times New Roman" w:hAnsi="Times New Roman"/>
          <w:lang w:val="ru-RU"/>
        </w:rPr>
        <w:t>Джарсалия</w:t>
      </w:r>
      <w:proofErr w:type="spellEnd"/>
    </w:p>
    <w:p w14:paraId="07E56911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</w:p>
    <w:p w14:paraId="06FC5884" w14:textId="4B0D2666" w:rsidR="001078FE" w:rsidRPr="00AE4BE7" w:rsidRDefault="001078FE" w:rsidP="001078FE">
      <w:pPr>
        <w:rPr>
          <w:rFonts w:ascii="Times New Roman" w:hAnsi="Times New Roman"/>
          <w:b/>
          <w:bCs/>
          <w:lang w:val="ru-RU"/>
        </w:rPr>
      </w:pPr>
      <w:r w:rsidRPr="00AE4BE7">
        <w:rPr>
          <w:rFonts w:ascii="Times New Roman" w:hAnsi="Times New Roman"/>
          <w:b/>
          <w:bCs/>
          <w:lang w:val="ru-RU"/>
        </w:rPr>
        <w:t xml:space="preserve">Команда </w:t>
      </w:r>
      <w:proofErr w:type="spellStart"/>
      <w:r w:rsidR="00CB11A5" w:rsidRPr="00AE4BE7">
        <w:rPr>
          <w:rFonts w:ascii="Times New Roman" w:hAnsi="Times New Roman"/>
          <w:b/>
          <w:bCs/>
          <w:lang w:val="ru-RU"/>
        </w:rPr>
        <w:t>продакшна</w:t>
      </w:r>
      <w:proofErr w:type="spellEnd"/>
      <w:r w:rsidR="00CB11A5" w:rsidRPr="00AE4BE7">
        <w:rPr>
          <w:rFonts w:ascii="Times New Roman" w:hAnsi="Times New Roman"/>
          <w:b/>
          <w:bCs/>
          <w:lang w:val="ru-RU"/>
        </w:rPr>
        <w:t xml:space="preserve"> (</w:t>
      </w:r>
      <w:proofErr w:type="spellStart"/>
      <w:r w:rsidR="00CB11A5" w:rsidRPr="00AE4BE7">
        <w:rPr>
          <w:rFonts w:ascii="Times New Roman" w:hAnsi="Times New Roman"/>
          <w:b/>
          <w:bCs/>
          <w:lang w:val="ru-RU"/>
        </w:rPr>
        <w:t>Стинк</w:t>
      </w:r>
      <w:proofErr w:type="spellEnd"/>
      <w:r w:rsidR="00CB11A5" w:rsidRPr="00AE4BE7">
        <w:rPr>
          <w:rFonts w:ascii="Times New Roman" w:hAnsi="Times New Roman"/>
          <w:b/>
          <w:bCs/>
          <w:lang w:val="ru-RU"/>
        </w:rPr>
        <w:t>)</w:t>
      </w:r>
      <w:r w:rsidRPr="00AE4BE7">
        <w:rPr>
          <w:rFonts w:ascii="Times New Roman" w:hAnsi="Times New Roman"/>
          <w:b/>
          <w:bCs/>
          <w:lang w:val="ru-RU"/>
        </w:rPr>
        <w:t>:</w:t>
      </w:r>
    </w:p>
    <w:p w14:paraId="0ACA9830" w14:textId="77777777" w:rsidR="00BC0EED" w:rsidRPr="00AE4BE7" w:rsidRDefault="00BC0EED" w:rsidP="00BC0EED">
      <w:pPr>
        <w:rPr>
          <w:rFonts w:ascii="Times New Roman" w:hAnsi="Times New Roman"/>
          <w:color w:val="000000"/>
          <w:shd w:val="clear" w:color="auto" w:fill="FFFFFF"/>
          <w:lang w:val="ru-RU"/>
        </w:rPr>
      </w:pPr>
      <w:r w:rsidRPr="00AE4BE7">
        <w:rPr>
          <w:rFonts w:ascii="Times New Roman" w:hAnsi="Times New Roman"/>
          <w:color w:val="000000"/>
          <w:shd w:val="clear" w:color="auto" w:fill="FFFFFF"/>
          <w:lang w:val="ru-RU"/>
        </w:rPr>
        <w:t xml:space="preserve">Режиссер - Ярослав </w:t>
      </w:r>
      <w:proofErr w:type="spellStart"/>
      <w:r w:rsidRPr="00AE4BE7">
        <w:rPr>
          <w:rFonts w:ascii="Times New Roman" w:hAnsi="Times New Roman"/>
          <w:color w:val="000000"/>
          <w:shd w:val="clear" w:color="auto" w:fill="FFFFFF"/>
          <w:lang w:val="ru-RU"/>
        </w:rPr>
        <w:t>Чеважевский</w:t>
      </w:r>
      <w:proofErr w:type="spellEnd"/>
      <w:r w:rsidRPr="00AE4BE7">
        <w:rPr>
          <w:rFonts w:ascii="Times New Roman" w:hAnsi="Times New Roman"/>
          <w:color w:val="000000"/>
          <w:shd w:val="clear" w:color="auto" w:fill="FFFFFF"/>
          <w:lang w:val="ru-RU"/>
        </w:rPr>
        <w:t xml:space="preserve">; </w:t>
      </w:r>
    </w:p>
    <w:p w14:paraId="193D18F2" w14:textId="77777777" w:rsidR="00BC0EED" w:rsidRPr="00AE4BE7" w:rsidRDefault="00BC0EED" w:rsidP="00BC0EED">
      <w:pPr>
        <w:rPr>
          <w:rFonts w:ascii="Times New Roman" w:hAnsi="Times New Roman"/>
          <w:color w:val="000000"/>
          <w:shd w:val="clear" w:color="auto" w:fill="FFFFFF"/>
          <w:lang w:val="ru-RU"/>
        </w:rPr>
      </w:pPr>
      <w:r w:rsidRPr="00AE4BE7">
        <w:rPr>
          <w:rFonts w:ascii="Times New Roman" w:hAnsi="Times New Roman"/>
          <w:color w:val="000000"/>
          <w:shd w:val="clear" w:color="auto" w:fill="FFFFFF"/>
          <w:lang w:val="ru-RU"/>
        </w:rPr>
        <w:t xml:space="preserve">Оператор - Влад </w:t>
      </w:r>
      <w:proofErr w:type="spellStart"/>
      <w:r w:rsidRPr="00AE4BE7">
        <w:rPr>
          <w:rFonts w:ascii="Times New Roman" w:hAnsi="Times New Roman"/>
          <w:color w:val="000000"/>
          <w:shd w:val="clear" w:color="auto" w:fill="FFFFFF"/>
          <w:lang w:val="ru-RU"/>
        </w:rPr>
        <w:t>Опельянц</w:t>
      </w:r>
      <w:proofErr w:type="spellEnd"/>
      <w:r w:rsidRPr="00AE4BE7">
        <w:rPr>
          <w:rFonts w:ascii="Times New Roman" w:hAnsi="Times New Roman"/>
          <w:color w:val="000000"/>
          <w:shd w:val="clear" w:color="auto" w:fill="FFFFFF"/>
          <w:lang w:val="ru-RU"/>
        </w:rPr>
        <w:t xml:space="preserve">; </w:t>
      </w:r>
    </w:p>
    <w:p w14:paraId="57F2B588" w14:textId="77777777" w:rsidR="00BC0EED" w:rsidRPr="00AE4BE7" w:rsidRDefault="00BC0EED" w:rsidP="00BC0EED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color w:val="000000"/>
          <w:shd w:val="clear" w:color="auto" w:fill="FFFFFF"/>
          <w:lang w:val="ru-RU"/>
        </w:rPr>
        <w:t xml:space="preserve">Продюсер - Медея </w:t>
      </w:r>
      <w:proofErr w:type="spellStart"/>
      <w:r w:rsidRPr="00AE4BE7">
        <w:rPr>
          <w:rFonts w:ascii="Times New Roman" w:hAnsi="Times New Roman"/>
          <w:color w:val="000000"/>
          <w:shd w:val="clear" w:color="auto" w:fill="FFFFFF"/>
          <w:lang w:val="ru-RU"/>
        </w:rPr>
        <w:t>Карашева</w:t>
      </w:r>
      <w:proofErr w:type="spellEnd"/>
    </w:p>
    <w:p w14:paraId="2F948985" w14:textId="77777777" w:rsidR="00BC0EED" w:rsidRPr="00AE4BE7" w:rsidRDefault="00BC0EED" w:rsidP="001078FE">
      <w:pPr>
        <w:rPr>
          <w:rFonts w:ascii="Times New Roman" w:hAnsi="Times New Roman"/>
          <w:b/>
          <w:bCs/>
          <w:lang w:val="ru-RU"/>
        </w:rPr>
      </w:pPr>
    </w:p>
    <w:p w14:paraId="3F796243" w14:textId="77777777" w:rsidR="001078FE" w:rsidRPr="00AE4BE7" w:rsidRDefault="001078FE" w:rsidP="001078FE">
      <w:pPr>
        <w:rPr>
          <w:rFonts w:ascii="Times New Roman" w:hAnsi="Times New Roman"/>
          <w:lang w:val="ru-RU"/>
        </w:rPr>
      </w:pPr>
    </w:p>
    <w:p w14:paraId="2EBB70C5" w14:textId="2956331C" w:rsidR="001078FE" w:rsidRPr="00AE4BE7" w:rsidRDefault="001078FE" w:rsidP="001078FE">
      <w:pPr>
        <w:rPr>
          <w:rFonts w:ascii="Times New Roman" w:hAnsi="Times New Roman"/>
          <w:b/>
          <w:bCs/>
          <w:lang w:val="ru-RU"/>
        </w:rPr>
      </w:pPr>
      <w:r w:rsidRPr="00AE4BE7">
        <w:rPr>
          <w:rFonts w:ascii="Times New Roman" w:hAnsi="Times New Roman"/>
          <w:b/>
          <w:bCs/>
          <w:lang w:val="ru-RU"/>
        </w:rPr>
        <w:t>Команда МТС:</w:t>
      </w:r>
    </w:p>
    <w:p w14:paraId="67E1F388" w14:textId="714AA0A9" w:rsidR="001078FE" w:rsidRPr="00AE4BE7" w:rsidRDefault="00C96F67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>Наталия Глаголева, Мария Яковлева</w:t>
      </w:r>
      <w:r w:rsidR="001078FE" w:rsidRPr="00AE4BE7">
        <w:rPr>
          <w:rFonts w:ascii="Times New Roman" w:hAnsi="Times New Roman"/>
          <w:lang w:val="ru-RU"/>
        </w:rPr>
        <w:t>,</w:t>
      </w:r>
      <w:r w:rsidRPr="00AE4BE7">
        <w:rPr>
          <w:rFonts w:ascii="Times New Roman" w:hAnsi="Times New Roman"/>
          <w:lang w:val="ru-RU"/>
        </w:rPr>
        <w:t xml:space="preserve"> Оксана Семенихина</w:t>
      </w:r>
      <w:r w:rsidR="001078FE" w:rsidRPr="00AE4BE7">
        <w:rPr>
          <w:rFonts w:ascii="Times New Roman" w:hAnsi="Times New Roman"/>
          <w:lang w:val="ru-RU"/>
        </w:rPr>
        <w:t xml:space="preserve">, </w:t>
      </w:r>
      <w:r w:rsidRPr="00AE4BE7">
        <w:rPr>
          <w:rFonts w:ascii="Times New Roman" w:hAnsi="Times New Roman"/>
          <w:lang w:val="ru-RU"/>
        </w:rPr>
        <w:t>Анастасия Попова</w:t>
      </w:r>
    </w:p>
    <w:p w14:paraId="7F0AC547" w14:textId="77777777" w:rsidR="001078FE" w:rsidRPr="00AE4BE7" w:rsidRDefault="001078FE" w:rsidP="001078FE">
      <w:pPr>
        <w:rPr>
          <w:rFonts w:ascii="Times New Roman" w:hAnsi="Times New Roman"/>
          <w:b/>
          <w:bCs/>
          <w:lang w:val="ru-RU"/>
        </w:rPr>
      </w:pPr>
    </w:p>
    <w:p w14:paraId="47E8C326" w14:textId="23A46397" w:rsidR="001078FE" w:rsidRPr="00AE4BE7" w:rsidRDefault="001078FE" w:rsidP="001078FE">
      <w:pPr>
        <w:rPr>
          <w:rFonts w:ascii="Times New Roman" w:hAnsi="Times New Roman"/>
          <w:b/>
          <w:bCs/>
          <w:lang w:val="ru-RU"/>
        </w:rPr>
      </w:pPr>
      <w:r w:rsidRPr="00AE4BE7">
        <w:rPr>
          <w:rFonts w:ascii="Times New Roman" w:hAnsi="Times New Roman"/>
          <w:b/>
          <w:bCs/>
          <w:lang w:val="ru-RU"/>
        </w:rPr>
        <w:t xml:space="preserve">Команда </w:t>
      </w:r>
      <w:r w:rsidRPr="00AE4BE7">
        <w:rPr>
          <w:rFonts w:ascii="Times New Roman" w:hAnsi="Times New Roman"/>
          <w:b/>
          <w:bCs/>
        </w:rPr>
        <w:t>LG</w:t>
      </w:r>
      <w:r w:rsidRPr="00AE4BE7">
        <w:rPr>
          <w:rFonts w:ascii="Times New Roman" w:hAnsi="Times New Roman"/>
          <w:b/>
          <w:bCs/>
          <w:lang w:val="ru-RU"/>
        </w:rPr>
        <w:t>:</w:t>
      </w:r>
    </w:p>
    <w:p w14:paraId="421F5ABC" w14:textId="5282419A" w:rsidR="001078FE" w:rsidRPr="00AE4BE7" w:rsidRDefault="00C96F67" w:rsidP="001078FE">
      <w:pPr>
        <w:rPr>
          <w:rFonts w:ascii="Times New Roman" w:hAnsi="Times New Roman"/>
          <w:lang w:val="ru-RU"/>
        </w:rPr>
      </w:pPr>
      <w:r w:rsidRPr="00AE4BE7">
        <w:rPr>
          <w:rFonts w:ascii="Times New Roman" w:hAnsi="Times New Roman"/>
          <w:lang w:val="ru-RU"/>
        </w:rPr>
        <w:t>Анастасия Соловьева, Наталья Михайлова</w:t>
      </w:r>
    </w:p>
    <w:p w14:paraId="44849D7B" w14:textId="77777777" w:rsidR="001078FE" w:rsidRDefault="001078FE" w:rsidP="009E7E7D">
      <w:pPr>
        <w:rPr>
          <w:lang w:val="ru-RU" w:eastAsia="ko-KR"/>
        </w:rPr>
      </w:pPr>
    </w:p>
    <w:p w14:paraId="79717A07" w14:textId="77777777" w:rsidR="00723394" w:rsidRDefault="00723394" w:rsidP="009E7E7D">
      <w:pPr>
        <w:rPr>
          <w:lang w:val="ru-RU" w:eastAsia="ko-KR"/>
        </w:rPr>
      </w:pPr>
    </w:p>
    <w:p w14:paraId="2B0BA496" w14:textId="77777777" w:rsidR="00723394" w:rsidRPr="0076560C" w:rsidRDefault="00723394" w:rsidP="00723394">
      <w:pPr>
        <w:widowControl w:val="0"/>
        <w:tabs>
          <w:tab w:val="left" w:pos="0"/>
        </w:tabs>
        <w:rPr>
          <w:rFonts w:ascii="Times New Roman" w:hAnsi="Times New Roman"/>
          <w:b/>
          <w:lang w:val="ru-RU"/>
        </w:rPr>
      </w:pPr>
      <w:r w:rsidRPr="0076560C">
        <w:rPr>
          <w:rFonts w:ascii="Times New Roman" w:hAnsi="Times New Roman"/>
          <w:b/>
          <w:lang w:val="ru-RU"/>
        </w:rPr>
        <w:t>За дополнительной информацией обращайтесь:</w:t>
      </w:r>
    </w:p>
    <w:p w14:paraId="78B5CF14" w14:textId="77777777" w:rsidR="00723394" w:rsidRPr="00AE4BE7" w:rsidRDefault="00723394" w:rsidP="00723394">
      <w:pPr>
        <w:jc w:val="both"/>
        <w:rPr>
          <w:rFonts w:ascii="Times New Roman" w:eastAsia="Times New Roman" w:hAnsi="Times New Roman"/>
          <w:lang w:val="ru-RU"/>
        </w:rPr>
      </w:pPr>
      <w:r w:rsidRPr="00AE4BE7">
        <w:rPr>
          <w:rFonts w:ascii="Times New Roman" w:eastAsia="Times New Roman" w:hAnsi="Times New Roman"/>
          <w:lang w:val="ru-RU"/>
        </w:rPr>
        <w:t>Пресс-служба ПАО «МТС»</w:t>
      </w:r>
    </w:p>
    <w:p w14:paraId="71D62221" w14:textId="77777777" w:rsidR="00723394" w:rsidRPr="00AE4BE7" w:rsidRDefault="00723394" w:rsidP="00723394">
      <w:pPr>
        <w:jc w:val="both"/>
        <w:rPr>
          <w:rFonts w:ascii="Times New Roman" w:eastAsia="Times New Roman" w:hAnsi="Times New Roman"/>
          <w:lang w:val="ru-RU"/>
        </w:rPr>
      </w:pPr>
      <w:r w:rsidRPr="00AE4BE7">
        <w:rPr>
          <w:rFonts w:ascii="Times New Roman" w:eastAsia="Times New Roman" w:hAnsi="Times New Roman"/>
          <w:lang w:val="ru-RU"/>
        </w:rPr>
        <w:t>Дмитрий Солодовников</w:t>
      </w:r>
    </w:p>
    <w:p w14:paraId="3EE85389" w14:textId="77777777" w:rsidR="00723394" w:rsidRPr="00AE4BE7" w:rsidRDefault="00723394" w:rsidP="00723394">
      <w:pPr>
        <w:jc w:val="both"/>
        <w:rPr>
          <w:rFonts w:ascii="Times New Roman" w:eastAsia="Times New Roman" w:hAnsi="Times New Roman"/>
          <w:lang w:val="ru-RU"/>
        </w:rPr>
      </w:pPr>
      <w:r w:rsidRPr="00AE4BE7">
        <w:rPr>
          <w:rFonts w:ascii="Times New Roman" w:eastAsia="Times New Roman" w:hAnsi="Times New Roman"/>
          <w:lang w:val="ru-RU"/>
        </w:rPr>
        <w:t>Тел</w:t>
      </w:r>
      <w:r w:rsidRPr="00AE4BE7">
        <w:rPr>
          <w:rFonts w:ascii="Times New Roman" w:eastAsia="Times New Roman" w:hAnsi="Times New Roman"/>
          <w:lang w:val="de-DE"/>
        </w:rPr>
        <w:t xml:space="preserve">.: (495) </w:t>
      </w:r>
      <w:r w:rsidRPr="00AE4BE7">
        <w:rPr>
          <w:rFonts w:ascii="Times New Roman" w:eastAsia="Times New Roman" w:hAnsi="Times New Roman"/>
          <w:lang w:val="ru-RU"/>
        </w:rPr>
        <w:t>766-00-25</w:t>
      </w:r>
    </w:p>
    <w:p w14:paraId="71D978DF" w14:textId="77777777" w:rsidR="00723394" w:rsidRPr="0076560C" w:rsidRDefault="00723394" w:rsidP="00723394">
      <w:pPr>
        <w:rPr>
          <w:rFonts w:ascii="Times New Roman" w:eastAsia="Times New Roman" w:hAnsi="Times New Roman"/>
          <w:noProof/>
          <w:color w:val="000000"/>
          <w:lang w:val="ru-RU"/>
        </w:rPr>
      </w:pPr>
      <w:r w:rsidRPr="00AE4BE7">
        <w:rPr>
          <w:rFonts w:ascii="Times New Roman" w:eastAsia="Times New Roman" w:hAnsi="Times New Roman"/>
          <w:noProof/>
          <w:color w:val="000000"/>
        </w:rPr>
        <w:t>twitter</w:t>
      </w:r>
      <w:r w:rsidRPr="0076560C">
        <w:rPr>
          <w:rFonts w:ascii="Times New Roman" w:eastAsia="Times New Roman" w:hAnsi="Times New Roman"/>
          <w:noProof/>
          <w:color w:val="000000"/>
          <w:lang w:val="ru-RU"/>
        </w:rPr>
        <w:t xml:space="preserve">: </w:t>
      </w:r>
      <w:hyperlink r:id="rId11" w:history="1">
        <w:r w:rsidRPr="00AE4BE7">
          <w:rPr>
            <w:rStyle w:val="Hyperlink"/>
            <w:rFonts w:ascii="Times New Roman" w:eastAsia="Times New Roman" w:hAnsi="Times New Roman"/>
            <w:noProof/>
          </w:rPr>
          <w:t>twitter</w:t>
        </w:r>
        <w:r w:rsidRPr="0076560C">
          <w:rPr>
            <w:rStyle w:val="Hyperlink"/>
            <w:rFonts w:ascii="Times New Roman" w:eastAsia="Times New Roman" w:hAnsi="Times New Roman"/>
            <w:noProof/>
            <w:lang w:val="ru-RU"/>
          </w:rPr>
          <w:t>.</w:t>
        </w:r>
        <w:r w:rsidRPr="00AE4BE7">
          <w:rPr>
            <w:rStyle w:val="Hyperlink"/>
            <w:rFonts w:ascii="Times New Roman" w:eastAsia="Times New Roman" w:hAnsi="Times New Roman"/>
            <w:noProof/>
          </w:rPr>
          <w:t>com</w:t>
        </w:r>
        <w:r w:rsidRPr="0076560C">
          <w:rPr>
            <w:rStyle w:val="Hyperlink"/>
            <w:rFonts w:ascii="Times New Roman" w:eastAsia="Times New Roman" w:hAnsi="Times New Roman"/>
            <w:noProof/>
            <w:lang w:val="ru-RU"/>
          </w:rPr>
          <w:t>/</w:t>
        </w:r>
        <w:r w:rsidRPr="00AE4BE7">
          <w:rPr>
            <w:rStyle w:val="Hyperlink"/>
            <w:rFonts w:ascii="Times New Roman" w:eastAsia="Times New Roman" w:hAnsi="Times New Roman"/>
            <w:noProof/>
          </w:rPr>
          <w:t>mts</w:t>
        </w:r>
        <w:r w:rsidRPr="0076560C">
          <w:rPr>
            <w:rStyle w:val="Hyperlink"/>
            <w:rFonts w:ascii="Times New Roman" w:eastAsia="Times New Roman" w:hAnsi="Times New Roman"/>
            <w:noProof/>
            <w:lang w:val="ru-RU"/>
          </w:rPr>
          <w:t>_</w:t>
        </w:r>
        <w:r w:rsidRPr="00AE4BE7">
          <w:rPr>
            <w:rStyle w:val="Hyperlink"/>
            <w:rFonts w:ascii="Times New Roman" w:eastAsia="Times New Roman" w:hAnsi="Times New Roman"/>
            <w:noProof/>
          </w:rPr>
          <w:t>news</w:t>
        </w:r>
      </w:hyperlink>
    </w:p>
    <w:p w14:paraId="3EFEF581" w14:textId="77777777" w:rsidR="00723394" w:rsidRDefault="00723394" w:rsidP="00723394">
      <w:pPr>
        <w:rPr>
          <w:rFonts w:ascii="Times New Roman" w:hAnsi="Times New Roman"/>
          <w:color w:val="0000FF"/>
          <w:u w:val="single"/>
          <w:lang w:val="ru-RU"/>
        </w:rPr>
      </w:pPr>
      <w:r w:rsidRPr="00AE4BE7">
        <w:rPr>
          <w:rFonts w:ascii="Times New Roman" w:hAnsi="Times New Roman"/>
          <w:lang w:val="pt-BR"/>
        </w:rPr>
        <w:t>e</w:t>
      </w:r>
      <w:r w:rsidRPr="00AE4BE7">
        <w:rPr>
          <w:rFonts w:ascii="Times New Roman" w:hAnsi="Times New Roman"/>
          <w:lang w:val="de-DE"/>
        </w:rPr>
        <w:t>-</w:t>
      </w:r>
      <w:r w:rsidRPr="00AE4BE7">
        <w:rPr>
          <w:rFonts w:ascii="Times New Roman" w:hAnsi="Times New Roman"/>
          <w:lang w:val="pt-BR"/>
        </w:rPr>
        <w:t>mail</w:t>
      </w:r>
      <w:r w:rsidRPr="00AE4BE7">
        <w:rPr>
          <w:rFonts w:ascii="Times New Roman" w:hAnsi="Times New Roman"/>
          <w:lang w:val="de-DE"/>
        </w:rPr>
        <w:t>:</w:t>
      </w:r>
      <w:r w:rsidRPr="00AE4BE7">
        <w:rPr>
          <w:rFonts w:ascii="Times New Roman" w:hAnsi="Times New Roman"/>
          <w:color w:val="0000FF"/>
          <w:lang w:val="de-DE"/>
        </w:rPr>
        <w:t xml:space="preserve"> </w:t>
      </w:r>
      <w:hyperlink r:id="rId12" w:history="1">
        <w:r w:rsidRPr="00AE4BE7">
          <w:rPr>
            <w:rFonts w:ascii="Times New Roman" w:hAnsi="Times New Roman"/>
            <w:color w:val="0000FF"/>
            <w:u w:val="single"/>
            <w:lang w:val="pt-BR"/>
          </w:rPr>
          <w:t>pr</w:t>
        </w:r>
        <w:r w:rsidRPr="00AE4BE7">
          <w:rPr>
            <w:rFonts w:ascii="Times New Roman" w:hAnsi="Times New Roman"/>
            <w:color w:val="0000FF"/>
            <w:u w:val="single"/>
            <w:lang w:val="de-DE"/>
          </w:rPr>
          <w:t>@</w:t>
        </w:r>
        <w:r w:rsidRPr="00AE4BE7">
          <w:rPr>
            <w:rFonts w:ascii="Times New Roman" w:hAnsi="Times New Roman"/>
            <w:color w:val="0000FF"/>
            <w:u w:val="single"/>
            <w:lang w:val="pt-BR"/>
          </w:rPr>
          <w:t>mts</w:t>
        </w:r>
        <w:r w:rsidRPr="00AE4BE7">
          <w:rPr>
            <w:rFonts w:ascii="Times New Roman" w:hAnsi="Times New Roman"/>
            <w:color w:val="0000FF"/>
            <w:u w:val="single"/>
            <w:lang w:val="de-DE"/>
          </w:rPr>
          <w:t>.</w:t>
        </w:r>
        <w:r w:rsidRPr="00AE4BE7">
          <w:rPr>
            <w:rFonts w:ascii="Times New Roman" w:hAnsi="Times New Roman"/>
            <w:color w:val="0000FF"/>
            <w:u w:val="single"/>
            <w:lang w:val="pt-BR"/>
          </w:rPr>
          <w:t>ru</w:t>
        </w:r>
      </w:hyperlink>
    </w:p>
    <w:p w14:paraId="6978AF8A" w14:textId="77777777" w:rsidR="0076560C" w:rsidRDefault="0076560C" w:rsidP="00723394">
      <w:pPr>
        <w:rPr>
          <w:rFonts w:ascii="Times New Roman" w:hAnsi="Times New Roman"/>
          <w:color w:val="0000FF"/>
          <w:u w:val="single"/>
          <w:lang w:val="ru-RU"/>
        </w:rPr>
      </w:pPr>
    </w:p>
    <w:p w14:paraId="55F32D7A" w14:textId="06DBAC8D" w:rsidR="0076560C" w:rsidRPr="0076560C" w:rsidRDefault="0076560C" w:rsidP="00723394">
      <w:pPr>
        <w:rPr>
          <w:rFonts w:ascii="Times New Roman" w:hAnsi="Times New Roman" w:hint="eastAsia"/>
          <w:color w:val="000000" w:themeColor="text1"/>
          <w:u w:val="single"/>
          <w:lang w:val="ru-RU" w:eastAsia="ko-KR"/>
        </w:rPr>
      </w:pPr>
      <w:r w:rsidRPr="0076560C">
        <w:rPr>
          <w:rFonts w:ascii="Times New Roman" w:hAnsi="Times New Roman"/>
          <w:color w:val="000000" w:themeColor="text1"/>
          <w:u w:val="single"/>
          <w:lang w:val="ru-RU"/>
        </w:rPr>
        <w:t xml:space="preserve">Пресс-служба </w:t>
      </w:r>
      <w:r w:rsidRPr="0076560C">
        <w:rPr>
          <w:rFonts w:ascii="Times New Roman" w:hAnsi="Times New Roman" w:hint="eastAsia"/>
          <w:color w:val="000000" w:themeColor="text1"/>
          <w:u w:val="single"/>
          <w:lang w:val="ru-RU" w:eastAsia="ko-KR"/>
        </w:rPr>
        <w:t>LG Electronics RUS</w:t>
      </w:r>
    </w:p>
    <w:p w14:paraId="2F55BA5F" w14:textId="6023576A" w:rsidR="0076560C" w:rsidRPr="0076560C" w:rsidRDefault="0076560C" w:rsidP="0076560C">
      <w:pPr>
        <w:jc w:val="both"/>
        <w:rPr>
          <w:rFonts w:ascii="Times New Roman" w:eastAsia="Times New Roman" w:hAnsi="Times New Roman"/>
          <w:lang w:val="ru-RU"/>
        </w:rPr>
      </w:pPr>
      <w:r w:rsidRPr="0076560C">
        <w:rPr>
          <w:rFonts w:ascii="Times New Roman" w:eastAsia="Times New Roman" w:hAnsi="Times New Roman"/>
          <w:lang w:val="ru-RU"/>
        </w:rPr>
        <w:t>Елена Масько</w:t>
      </w:r>
    </w:p>
    <w:p w14:paraId="34774F20" w14:textId="35D412D7" w:rsidR="0076560C" w:rsidRPr="0076560C" w:rsidRDefault="0076560C" w:rsidP="0076560C">
      <w:pPr>
        <w:jc w:val="both"/>
        <w:rPr>
          <w:rFonts w:ascii="Times New Roman" w:eastAsia="Times New Roman" w:hAnsi="Times New Roman"/>
          <w:lang w:val="ru-RU"/>
        </w:rPr>
      </w:pPr>
      <w:r w:rsidRPr="0076560C">
        <w:rPr>
          <w:rFonts w:ascii="Times New Roman" w:eastAsia="Times New Roman" w:hAnsi="Times New Roman"/>
          <w:lang w:val="ru-RU"/>
        </w:rPr>
        <w:t>Тел.: (495) 933 6565</w:t>
      </w:r>
    </w:p>
    <w:p w14:paraId="46DD60B6" w14:textId="77C0E912" w:rsidR="0076560C" w:rsidRPr="0076560C" w:rsidRDefault="0076560C" w:rsidP="0076560C">
      <w:pPr>
        <w:jc w:val="both"/>
        <w:rPr>
          <w:ins w:id="1" w:author="LGE" w:date="2017-05-23T14:57:00Z"/>
          <w:rStyle w:val="Hyperlink"/>
          <w:rFonts w:eastAsia="Times New Roman" w:hint="eastAsia"/>
          <w:noProof/>
        </w:rPr>
      </w:pPr>
      <w:hyperlink r:id="rId13" w:history="1">
        <w:r w:rsidRPr="0076560C">
          <w:rPr>
            <w:rStyle w:val="Hyperlink"/>
            <w:rFonts w:ascii="Times New Roman" w:hAnsi="Times New Roman"/>
            <w:noProof/>
          </w:rPr>
          <w:t>E</w:t>
        </w:r>
        <w:r w:rsidRPr="0076560C">
          <w:rPr>
            <w:rStyle w:val="Hyperlink"/>
            <w:rFonts w:ascii="Times New Roman" w:hAnsi="Times New Roman" w:hint="eastAsia"/>
            <w:noProof/>
          </w:rPr>
          <w:t>lena.Masko@lge.com</w:t>
        </w:r>
      </w:hyperlink>
    </w:p>
    <w:p w14:paraId="32021886" w14:textId="77777777" w:rsidR="0076560C" w:rsidRPr="0076560C" w:rsidRDefault="0076560C" w:rsidP="0076560C">
      <w:pPr>
        <w:jc w:val="both"/>
        <w:rPr>
          <w:rFonts w:ascii="Times New Roman" w:hAnsi="Times New Roman" w:hint="eastAsia"/>
          <w:color w:val="0000FF"/>
          <w:u w:val="single"/>
          <w:lang w:val="ru-RU" w:eastAsia="ko-KR"/>
        </w:rPr>
      </w:pPr>
    </w:p>
    <w:p w14:paraId="55D7D9B4" w14:textId="77777777" w:rsidR="0076560C" w:rsidRPr="0076560C" w:rsidRDefault="0076560C" w:rsidP="00723394">
      <w:pPr>
        <w:rPr>
          <w:rFonts w:ascii="Times New Roman" w:hAnsi="Times New Roman" w:hint="eastAsia"/>
          <w:color w:val="0000FF"/>
          <w:lang w:val="ru-RU" w:eastAsia="ko-KR"/>
        </w:rPr>
      </w:pPr>
    </w:p>
    <w:p w14:paraId="116356F5" w14:textId="77777777" w:rsidR="00723394" w:rsidRDefault="00723394" w:rsidP="009E7E7D">
      <w:pPr>
        <w:rPr>
          <w:ins w:id="2" w:author="LGE" w:date="2017-05-23T15:04:00Z"/>
          <w:rFonts w:hint="eastAsia"/>
          <w:lang w:val="ru-RU" w:eastAsia="ko-KR"/>
        </w:rPr>
      </w:pPr>
    </w:p>
    <w:p w14:paraId="65693C87" w14:textId="77777777" w:rsidR="00F07950" w:rsidRDefault="00F07950" w:rsidP="009E7E7D">
      <w:pPr>
        <w:rPr>
          <w:ins w:id="3" w:author="LGE" w:date="2017-05-23T15:04:00Z"/>
          <w:rFonts w:hint="eastAsia"/>
          <w:lang w:val="ru-RU" w:eastAsia="ko-KR"/>
        </w:rPr>
      </w:pPr>
    </w:p>
    <w:p w14:paraId="1143FC3C" w14:textId="77777777" w:rsidR="00F07950" w:rsidRPr="0076560C" w:rsidRDefault="00F07950" w:rsidP="009E7E7D">
      <w:pPr>
        <w:rPr>
          <w:lang w:val="ru-RU" w:eastAsia="ko-KR"/>
        </w:rPr>
      </w:pPr>
    </w:p>
    <w:p w14:paraId="6C4167F7" w14:textId="77777777" w:rsidR="008B00BB" w:rsidRPr="00784321" w:rsidRDefault="0076445B" w:rsidP="0050223E">
      <w:pPr>
        <w:widowControl w:val="0"/>
        <w:spacing w:after="120" w:line="360" w:lineRule="auto"/>
        <w:jc w:val="center"/>
        <w:rPr>
          <w:rFonts w:ascii="Times New Roman" w:hAnsi="Times New Roman"/>
          <w:bCs/>
          <w:iCs/>
          <w:lang w:eastAsia="ko-KR"/>
        </w:rPr>
      </w:pPr>
      <w:r w:rsidRPr="00784321">
        <w:rPr>
          <w:rFonts w:ascii="Times New Roman" w:hAnsi="Times New Roman"/>
          <w:bCs/>
          <w:iCs/>
          <w:lang w:eastAsia="ko-KR"/>
        </w:rPr>
        <w:lastRenderedPageBreak/>
        <w:t>###</w:t>
      </w:r>
    </w:p>
    <w:p w14:paraId="243E6B1D" w14:textId="77777777" w:rsidR="0076445B" w:rsidRPr="00784321" w:rsidRDefault="0076445B" w:rsidP="0076445B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rFonts w:ascii="Times New Roman" w:hAnsi="Times New Roman"/>
          <w:b/>
          <w:color w:val="C5003D"/>
          <w:sz w:val="18"/>
          <w:lang w:val="ru-RU"/>
        </w:rPr>
        <w:t>О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B37C59">
        <w:rPr>
          <w:rFonts w:ascii="Times New Roman" w:hAnsi="Times New Roman"/>
          <w:b/>
          <w:color w:val="C5003D"/>
          <w:sz w:val="18"/>
          <w:lang w:val="ru-RU"/>
        </w:rPr>
        <w:t>компании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LG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Electronics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Mobile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Communications</w:t>
      </w:r>
    </w:p>
    <w:p w14:paraId="099FFF18" w14:textId="77777777" w:rsidR="0076445B" w:rsidRDefault="0076445B" w:rsidP="0076445B">
      <w:pPr>
        <w:jc w:val="both"/>
        <w:rPr>
          <w:rFonts w:ascii="Times New Roman" w:hAnsi="Times New Roman"/>
          <w:sz w:val="18"/>
          <w:lang w:val="ru-RU"/>
        </w:rPr>
      </w:pPr>
      <w:r w:rsidRPr="0076445B">
        <w:rPr>
          <w:rFonts w:ascii="Times New Roman" w:hAnsi="Times New Roman"/>
          <w:sz w:val="18"/>
          <w:lang w:val="ru-RU"/>
        </w:rPr>
        <w:t>Компания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LG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="0050196C" w:rsidRPr="00E706FC">
        <w:rPr>
          <w:rFonts w:ascii="Times New Roman" w:hAnsi="Times New Roman"/>
          <w:sz w:val="18"/>
          <w:lang w:val="ru-RU"/>
        </w:rPr>
        <w:t xml:space="preserve"> — </w:t>
      </w:r>
      <w:r w:rsidRPr="0076445B">
        <w:rPr>
          <w:rFonts w:ascii="Times New Roman" w:hAnsi="Times New Roman"/>
          <w:sz w:val="18"/>
          <w:lang w:val="ru-RU"/>
        </w:rPr>
        <w:t>один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>из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 xml:space="preserve">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 w:rsidRPr="0076445B">
        <w:rPr>
          <w:rFonts w:ascii="Times New Roman" w:hAnsi="Times New Roman"/>
          <w:sz w:val="18"/>
          <w:lang w:val="ru-RU"/>
        </w:rPr>
        <w:t>высококонкурентные</w:t>
      </w:r>
      <w:proofErr w:type="spellEnd"/>
      <w:r w:rsidRPr="0076445B">
        <w:rPr>
          <w:rFonts w:ascii="Times New Roman" w:hAnsi="Times New Roman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  <w:lang w:val="ru-RU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rFonts w:ascii="Times New Roman" w:hAnsi="Times New Roman"/>
          <w:sz w:val="18"/>
          <w:szCs w:val="18"/>
        </w:rPr>
        <w:t>http</w:t>
      </w:r>
      <w:r w:rsidRPr="0076445B">
        <w:rPr>
          <w:rFonts w:ascii="Times New Roman" w:hAnsi="Times New Roman"/>
          <w:sz w:val="18"/>
          <w:szCs w:val="18"/>
          <w:lang w:val="ru-RU"/>
        </w:rPr>
        <w:t>://</w:t>
      </w:r>
      <w:r w:rsidRPr="00262030">
        <w:rPr>
          <w:rFonts w:ascii="Times New Roman" w:hAnsi="Times New Roman"/>
          <w:sz w:val="18"/>
          <w:szCs w:val="18"/>
        </w:rPr>
        <w:t>www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262030">
        <w:rPr>
          <w:rFonts w:ascii="Times New Roman" w:hAnsi="Times New Roman"/>
          <w:sz w:val="18"/>
          <w:szCs w:val="18"/>
        </w:rPr>
        <w:t>lg</w:t>
      </w:r>
      <w:proofErr w:type="spellEnd"/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262030">
        <w:rPr>
          <w:rFonts w:ascii="Times New Roman" w:hAnsi="Times New Roman"/>
          <w:sz w:val="18"/>
          <w:szCs w:val="18"/>
        </w:rPr>
        <w:t>com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</w:p>
    <w:p w14:paraId="1BEB317B" w14:textId="77777777" w:rsidR="00182944" w:rsidRPr="0076445B" w:rsidRDefault="00182944" w:rsidP="0076445B">
      <w:pPr>
        <w:jc w:val="both"/>
        <w:rPr>
          <w:rFonts w:ascii="Times New Roman" w:hAnsi="Times New Roman"/>
          <w:sz w:val="18"/>
          <w:lang w:val="ru-RU"/>
        </w:rPr>
      </w:pPr>
    </w:p>
    <w:p w14:paraId="3ED5675D" w14:textId="77777777" w:rsidR="00182944" w:rsidRPr="00AE4BE7" w:rsidRDefault="00182944" w:rsidP="00182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/>
          <w:sz w:val="18"/>
          <w:lang w:val="ru-RU"/>
        </w:rPr>
      </w:pPr>
      <w:proofErr w:type="gramStart"/>
      <w:r w:rsidRPr="00AE4BE7">
        <w:rPr>
          <w:rFonts w:ascii="Times New Roman" w:hAnsi="Times New Roman"/>
          <w:sz w:val="18"/>
          <w:lang w:val="ru-RU"/>
        </w:rPr>
        <w:t xml:space="preserve">Публичное акционерное общество «Мобильные </w:t>
      </w:r>
      <w:proofErr w:type="spellStart"/>
      <w:r w:rsidRPr="00AE4BE7">
        <w:rPr>
          <w:rFonts w:ascii="Times New Roman" w:hAnsi="Times New Roman"/>
          <w:sz w:val="18"/>
          <w:lang w:val="ru-RU"/>
        </w:rPr>
        <w:t>ТелеСистемы</w:t>
      </w:r>
      <w:proofErr w:type="spellEnd"/>
      <w:r w:rsidRPr="00AE4BE7">
        <w:rPr>
          <w:rFonts w:ascii="Times New Roman" w:hAnsi="Times New Roman"/>
          <w:sz w:val="18"/>
          <w:lang w:val="ru-RU"/>
        </w:rPr>
        <w:t>» (ПАО «МТС») – ведущая компания в России и странах СНГ по предоставлению услуг мобильной и фиксированной связи, доступа в интернет, кабельного и спутникового ТВ-вещания, цифровых сервисов и мобильных приложений, финансовых услуг и сервисов электронной коммерции, ИТ-решений в области системной интеграции, интернета вещей, мониторинга, обработки данных, облачных вычислений и электронного документооборота.</w:t>
      </w:r>
      <w:proofErr w:type="gramEnd"/>
      <w:r w:rsidRPr="00AE4BE7">
        <w:rPr>
          <w:rFonts w:ascii="Times New Roman" w:hAnsi="Times New Roman"/>
          <w:sz w:val="18"/>
          <w:lang w:val="ru-RU"/>
        </w:rPr>
        <w:t xml:space="preserve"> В России, Украине, Беларуси, Армении и Туркменистане услугами мобильной связи Группы МТС пользуются около 110 миллионов абонентов. На российском рынке мобильного бизнеса МТС занимает лидирующие позиции, обслуживая крупнейшую 80-миллионую абонентскую базу. Фиксированными услугами МТС – телефонией, доступом в интернет и ТВ-вещанием – охвачено свыше десяти миллионов российских домохозяйств. Компания располагает самой крупной в России непродовольственной розничной сетью из 5 700 салонов связи по обслуживанию клиентов, продаже мобильных устройств и финансовых услуг. МТС лидирует в сегменте межмашинных соединений (М2М) в России c наибольшей 40%-ной долей рынка по числу SIM-карт. МТС – традиционный лидер на российском рынке мобильной связи по выручке и рентабельности бизнеса. Крупнейшим акционером МТС является АФК «Система». С 2000 года акции МТС котируются на Нью-Йоркской фондовой бирже под кодом MBT, с 2003 года – на Московской бирже под кодом MTSS.</w:t>
      </w:r>
    </w:p>
    <w:p w14:paraId="5A0A011A" w14:textId="77777777" w:rsidR="0076445B" w:rsidRPr="00ED2A94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sectPr w:rsidR="0076445B" w:rsidRPr="00ED2A94" w:rsidSect="004160AE">
      <w:headerReference w:type="default" r:id="rId14"/>
      <w:footerReference w:type="even" r:id="rId15"/>
      <w:footerReference w:type="default" r:id="rId16"/>
      <w:footnotePr>
        <w:pos w:val="beneathText"/>
      </w:footnotePr>
      <w:pgSz w:w="11907" w:h="16839" w:code="9"/>
      <w:pgMar w:top="2268" w:right="1275" w:bottom="127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C4018" w14:textId="77777777" w:rsidR="0071628C" w:rsidRDefault="0071628C" w:rsidP="00DD1A5F">
      <w:r>
        <w:separator/>
      </w:r>
    </w:p>
  </w:endnote>
  <w:endnote w:type="continuationSeparator" w:id="0">
    <w:p w14:paraId="07B80093" w14:textId="77777777" w:rsidR="0071628C" w:rsidRDefault="0071628C" w:rsidP="00DD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5D817" w14:textId="77777777" w:rsidR="00557AC0" w:rsidRDefault="00970988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57AC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5FCB3D" w14:textId="77777777" w:rsidR="00557AC0" w:rsidRDefault="00557AC0" w:rsidP="00BE7BA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763DB" w14:textId="77777777" w:rsidR="00557AC0" w:rsidRPr="00725BE3" w:rsidRDefault="00970988" w:rsidP="00BE7BA8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725BE3">
      <w:rPr>
        <w:rStyle w:val="PageNumber"/>
        <w:rFonts w:ascii="Times New Roman" w:hAnsi="Times New Roman"/>
        <w:sz w:val="20"/>
      </w:rPr>
      <w:fldChar w:fldCharType="begin"/>
    </w:r>
    <w:r w:rsidR="00557AC0" w:rsidRPr="00725BE3">
      <w:rPr>
        <w:rStyle w:val="PageNumber"/>
        <w:rFonts w:ascii="Times New Roman" w:hAnsi="Times New Roman"/>
        <w:sz w:val="20"/>
      </w:rPr>
      <w:instrText xml:space="preserve">PAGE  </w:instrText>
    </w:r>
    <w:r w:rsidRPr="00725BE3">
      <w:rPr>
        <w:rStyle w:val="PageNumber"/>
        <w:rFonts w:ascii="Times New Roman" w:hAnsi="Times New Roman"/>
        <w:sz w:val="20"/>
      </w:rPr>
      <w:fldChar w:fldCharType="separate"/>
    </w:r>
    <w:r w:rsidR="00F07950">
      <w:rPr>
        <w:rStyle w:val="PageNumber"/>
        <w:rFonts w:ascii="Times New Roman" w:hAnsi="Times New Roman"/>
        <w:noProof/>
        <w:sz w:val="20"/>
      </w:rPr>
      <w:t>1</w:t>
    </w:r>
    <w:r w:rsidRPr="00725BE3">
      <w:rPr>
        <w:rStyle w:val="PageNumber"/>
        <w:rFonts w:ascii="Times New Roman" w:hAnsi="Times New Roman"/>
        <w:sz w:val="20"/>
      </w:rPr>
      <w:fldChar w:fldCharType="end"/>
    </w:r>
  </w:p>
  <w:p w14:paraId="028E93A4" w14:textId="77777777" w:rsidR="00557AC0" w:rsidRPr="00725BE3" w:rsidRDefault="00557AC0" w:rsidP="00BE7BA8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05E22" w14:textId="77777777" w:rsidR="0071628C" w:rsidRDefault="0071628C" w:rsidP="00DD1A5F">
      <w:r>
        <w:separator/>
      </w:r>
    </w:p>
  </w:footnote>
  <w:footnote w:type="continuationSeparator" w:id="0">
    <w:p w14:paraId="536BB4ED" w14:textId="77777777" w:rsidR="0071628C" w:rsidRDefault="0071628C" w:rsidP="00DD1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801CB" w14:textId="77777777" w:rsidR="00557AC0" w:rsidRDefault="00557AC0" w:rsidP="00DD1A5F">
    <w:pPr>
      <w:pStyle w:val="Header"/>
    </w:pPr>
    <w:r>
      <w:rPr>
        <w:noProof/>
        <w:lang w:eastAsia="ko-KR"/>
      </w:rPr>
      <w:drawing>
        <wp:anchor distT="0" distB="0" distL="114300" distR="114300" simplePos="0" relativeHeight="251657728" behindDoc="0" locked="0" layoutInCell="1" allowOverlap="1" wp14:anchorId="6A2E76A6" wp14:editId="3BE223CE">
          <wp:simplePos x="0" y="0"/>
          <wp:positionH relativeFrom="column">
            <wp:posOffset>186217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0E9B16D" w14:textId="70D56D73" w:rsidR="00557AC0" w:rsidRDefault="0071628C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hyperlink r:id="rId2" w:history="1">
      <w:r w:rsidR="00C459F7" w:rsidRPr="00E879D2">
        <w:rPr>
          <w:rStyle w:val="Hyperlink"/>
          <w:rFonts w:ascii="Trebuchet MS" w:hAnsi="Trebuchet MS"/>
          <w:b/>
          <w:sz w:val="18"/>
          <w:szCs w:val="18"/>
        </w:rPr>
        <w:t>www.LG.com</w:t>
      </w:r>
    </w:hyperlink>
  </w:p>
  <w:p w14:paraId="1FB5263D" w14:textId="77777777" w:rsidR="00C459F7" w:rsidRDefault="00C459F7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14:paraId="46D4C745" w14:textId="77777777" w:rsidR="00C459F7" w:rsidRPr="00AC2D34" w:rsidRDefault="00C459F7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14:paraId="70484C8E" w14:textId="1DADBE3D" w:rsidR="00557AC0" w:rsidRDefault="00C459F7" w:rsidP="00DD1A5F">
    <w:pPr>
      <w:pStyle w:val="Header"/>
      <w:ind w:right="960"/>
    </w:pPr>
    <w:r>
      <w:rPr>
        <w:rFonts w:ascii="Arial" w:hAnsi="Arial"/>
        <w:b/>
        <w:noProof/>
        <w:lang w:eastAsia="ko-KR"/>
      </w:rPr>
      <w:drawing>
        <wp:inline distT="0" distB="0" distL="0" distR="0" wp14:anchorId="004FD03B" wp14:editId="782AD156">
          <wp:extent cx="3504565" cy="84772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456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ADD900" w14:textId="77777777" w:rsidR="00557AC0" w:rsidRDefault="00557A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60C83"/>
    <w:multiLevelType w:val="hybridMultilevel"/>
    <w:tmpl w:val="9E189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22248"/>
    <w:multiLevelType w:val="multilevel"/>
    <w:tmpl w:val="93F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9">
    <w:nsid w:val="379755B2"/>
    <w:multiLevelType w:val="multilevel"/>
    <w:tmpl w:val="9A22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1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4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  <w:num w:numId="15">
    <w:abstractNumId w:val="9"/>
  </w:num>
  <w:num w:numId="1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Mikhaylova/LGERA Russia Subsidiary. MC Product Marketing Team(natalia.makartseva@lge.com)">
    <w15:presenceInfo w15:providerId="AD" w15:userId="S-1-5-21-2543426832-1914326140-3112152631-729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CF"/>
    <w:rsid w:val="00000215"/>
    <w:rsid w:val="00005167"/>
    <w:rsid w:val="0000652B"/>
    <w:rsid w:val="00010BBE"/>
    <w:rsid w:val="00012C36"/>
    <w:rsid w:val="00014B26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42F02"/>
    <w:rsid w:val="0004377F"/>
    <w:rsid w:val="00043A16"/>
    <w:rsid w:val="0004635E"/>
    <w:rsid w:val="00046C44"/>
    <w:rsid w:val="000475DB"/>
    <w:rsid w:val="00050D3C"/>
    <w:rsid w:val="00051DAC"/>
    <w:rsid w:val="00052463"/>
    <w:rsid w:val="000547D4"/>
    <w:rsid w:val="00055BA1"/>
    <w:rsid w:val="00056F8A"/>
    <w:rsid w:val="000572D2"/>
    <w:rsid w:val="0006371F"/>
    <w:rsid w:val="00064D53"/>
    <w:rsid w:val="00067745"/>
    <w:rsid w:val="00070A5C"/>
    <w:rsid w:val="00071EB7"/>
    <w:rsid w:val="00071FF7"/>
    <w:rsid w:val="00072140"/>
    <w:rsid w:val="00076840"/>
    <w:rsid w:val="000772A3"/>
    <w:rsid w:val="00080CC2"/>
    <w:rsid w:val="00080F98"/>
    <w:rsid w:val="00081206"/>
    <w:rsid w:val="00082BFC"/>
    <w:rsid w:val="000852B4"/>
    <w:rsid w:val="00085C95"/>
    <w:rsid w:val="00085FF3"/>
    <w:rsid w:val="000864AC"/>
    <w:rsid w:val="00087F6E"/>
    <w:rsid w:val="00091849"/>
    <w:rsid w:val="00092E29"/>
    <w:rsid w:val="0009689F"/>
    <w:rsid w:val="00097F82"/>
    <w:rsid w:val="000A0649"/>
    <w:rsid w:val="000A22C6"/>
    <w:rsid w:val="000A24A0"/>
    <w:rsid w:val="000A3C8F"/>
    <w:rsid w:val="000A3E11"/>
    <w:rsid w:val="000B41B9"/>
    <w:rsid w:val="000B423A"/>
    <w:rsid w:val="000B6036"/>
    <w:rsid w:val="000B7688"/>
    <w:rsid w:val="000D0994"/>
    <w:rsid w:val="000D4E30"/>
    <w:rsid w:val="000D6470"/>
    <w:rsid w:val="000E0203"/>
    <w:rsid w:val="000E1115"/>
    <w:rsid w:val="000E4106"/>
    <w:rsid w:val="000E696C"/>
    <w:rsid w:val="000F49E4"/>
    <w:rsid w:val="000F4FA4"/>
    <w:rsid w:val="0010084F"/>
    <w:rsid w:val="001023B1"/>
    <w:rsid w:val="00104315"/>
    <w:rsid w:val="0010528E"/>
    <w:rsid w:val="00105F0D"/>
    <w:rsid w:val="00106174"/>
    <w:rsid w:val="00106215"/>
    <w:rsid w:val="00106C7A"/>
    <w:rsid w:val="001078FE"/>
    <w:rsid w:val="00114DAC"/>
    <w:rsid w:val="00114FA5"/>
    <w:rsid w:val="00114FE7"/>
    <w:rsid w:val="00115BA1"/>
    <w:rsid w:val="001179BD"/>
    <w:rsid w:val="00120444"/>
    <w:rsid w:val="00120A74"/>
    <w:rsid w:val="001227A0"/>
    <w:rsid w:val="00122E30"/>
    <w:rsid w:val="00124FB6"/>
    <w:rsid w:val="00127FF4"/>
    <w:rsid w:val="00130434"/>
    <w:rsid w:val="0013276E"/>
    <w:rsid w:val="00141F19"/>
    <w:rsid w:val="00143282"/>
    <w:rsid w:val="0014359E"/>
    <w:rsid w:val="001455E8"/>
    <w:rsid w:val="0015204E"/>
    <w:rsid w:val="00152F66"/>
    <w:rsid w:val="00154A09"/>
    <w:rsid w:val="001551B8"/>
    <w:rsid w:val="00157684"/>
    <w:rsid w:val="00161C00"/>
    <w:rsid w:val="00162B26"/>
    <w:rsid w:val="001663CF"/>
    <w:rsid w:val="00170000"/>
    <w:rsid w:val="00170707"/>
    <w:rsid w:val="00171669"/>
    <w:rsid w:val="00171743"/>
    <w:rsid w:val="0017217F"/>
    <w:rsid w:val="00173552"/>
    <w:rsid w:val="00173FD5"/>
    <w:rsid w:val="001754B6"/>
    <w:rsid w:val="001773A4"/>
    <w:rsid w:val="001807D2"/>
    <w:rsid w:val="00181DE5"/>
    <w:rsid w:val="00182944"/>
    <w:rsid w:val="00182DF7"/>
    <w:rsid w:val="00184313"/>
    <w:rsid w:val="00187087"/>
    <w:rsid w:val="0019170D"/>
    <w:rsid w:val="001960E6"/>
    <w:rsid w:val="00196148"/>
    <w:rsid w:val="001969D8"/>
    <w:rsid w:val="00197475"/>
    <w:rsid w:val="001A0313"/>
    <w:rsid w:val="001A0805"/>
    <w:rsid w:val="001A110D"/>
    <w:rsid w:val="001A1C78"/>
    <w:rsid w:val="001A6B49"/>
    <w:rsid w:val="001A751A"/>
    <w:rsid w:val="001B2818"/>
    <w:rsid w:val="001B2A22"/>
    <w:rsid w:val="001C0C35"/>
    <w:rsid w:val="001C0FCA"/>
    <w:rsid w:val="001C1D57"/>
    <w:rsid w:val="001C48C7"/>
    <w:rsid w:val="001C677A"/>
    <w:rsid w:val="001C68F0"/>
    <w:rsid w:val="001D1F5F"/>
    <w:rsid w:val="001D54D2"/>
    <w:rsid w:val="001D6ACF"/>
    <w:rsid w:val="001E39C9"/>
    <w:rsid w:val="001E684C"/>
    <w:rsid w:val="001E6C6A"/>
    <w:rsid w:val="001E6F44"/>
    <w:rsid w:val="001F1BEB"/>
    <w:rsid w:val="001F7C0A"/>
    <w:rsid w:val="0020054A"/>
    <w:rsid w:val="00201597"/>
    <w:rsid w:val="00202475"/>
    <w:rsid w:val="00204872"/>
    <w:rsid w:val="00204885"/>
    <w:rsid w:val="00206833"/>
    <w:rsid w:val="00207F08"/>
    <w:rsid w:val="00211155"/>
    <w:rsid w:val="002115C0"/>
    <w:rsid w:val="00212953"/>
    <w:rsid w:val="00212E69"/>
    <w:rsid w:val="0021647F"/>
    <w:rsid w:val="0022024A"/>
    <w:rsid w:val="00224C37"/>
    <w:rsid w:val="00225C5C"/>
    <w:rsid w:val="00227654"/>
    <w:rsid w:val="002278AD"/>
    <w:rsid w:val="00235DB8"/>
    <w:rsid w:val="0024078D"/>
    <w:rsid w:val="00240BC6"/>
    <w:rsid w:val="002411C9"/>
    <w:rsid w:val="0024165E"/>
    <w:rsid w:val="002458CF"/>
    <w:rsid w:val="002470BF"/>
    <w:rsid w:val="002508F8"/>
    <w:rsid w:val="00250A05"/>
    <w:rsid w:val="00250AC4"/>
    <w:rsid w:val="00253255"/>
    <w:rsid w:val="00254A11"/>
    <w:rsid w:val="0025579B"/>
    <w:rsid w:val="00255EEE"/>
    <w:rsid w:val="00257E32"/>
    <w:rsid w:val="00266492"/>
    <w:rsid w:val="00267973"/>
    <w:rsid w:val="00270468"/>
    <w:rsid w:val="00270D30"/>
    <w:rsid w:val="0027132C"/>
    <w:rsid w:val="0027255C"/>
    <w:rsid w:val="002734A9"/>
    <w:rsid w:val="0027383F"/>
    <w:rsid w:val="002768A1"/>
    <w:rsid w:val="00276FF4"/>
    <w:rsid w:val="002771B1"/>
    <w:rsid w:val="00281433"/>
    <w:rsid w:val="002830BB"/>
    <w:rsid w:val="00283706"/>
    <w:rsid w:val="002843A2"/>
    <w:rsid w:val="002846E4"/>
    <w:rsid w:val="00284CCB"/>
    <w:rsid w:val="00287E45"/>
    <w:rsid w:val="00291C18"/>
    <w:rsid w:val="00292794"/>
    <w:rsid w:val="00293081"/>
    <w:rsid w:val="00295479"/>
    <w:rsid w:val="002962E1"/>
    <w:rsid w:val="00296AB6"/>
    <w:rsid w:val="00297B3A"/>
    <w:rsid w:val="00297EAE"/>
    <w:rsid w:val="002A07DC"/>
    <w:rsid w:val="002A141E"/>
    <w:rsid w:val="002A14B5"/>
    <w:rsid w:val="002A2C3B"/>
    <w:rsid w:val="002A5A49"/>
    <w:rsid w:val="002A7B29"/>
    <w:rsid w:val="002A7EE5"/>
    <w:rsid w:val="002B0960"/>
    <w:rsid w:val="002B10A2"/>
    <w:rsid w:val="002B2AA3"/>
    <w:rsid w:val="002B3B96"/>
    <w:rsid w:val="002B4439"/>
    <w:rsid w:val="002B4EF0"/>
    <w:rsid w:val="002B54DA"/>
    <w:rsid w:val="002B7153"/>
    <w:rsid w:val="002B735F"/>
    <w:rsid w:val="002D19C3"/>
    <w:rsid w:val="002D24FC"/>
    <w:rsid w:val="002D4DD0"/>
    <w:rsid w:val="002D6DC4"/>
    <w:rsid w:val="002E1286"/>
    <w:rsid w:val="002E413D"/>
    <w:rsid w:val="002E42BE"/>
    <w:rsid w:val="002E5A46"/>
    <w:rsid w:val="002E5B67"/>
    <w:rsid w:val="002E5EF0"/>
    <w:rsid w:val="002E7885"/>
    <w:rsid w:val="002F1FDB"/>
    <w:rsid w:val="002F2A9E"/>
    <w:rsid w:val="002F2E70"/>
    <w:rsid w:val="002F5858"/>
    <w:rsid w:val="002F6B95"/>
    <w:rsid w:val="002F7196"/>
    <w:rsid w:val="002F7F53"/>
    <w:rsid w:val="00300219"/>
    <w:rsid w:val="00302CF4"/>
    <w:rsid w:val="00302F54"/>
    <w:rsid w:val="00303058"/>
    <w:rsid w:val="003033B7"/>
    <w:rsid w:val="00305BC4"/>
    <w:rsid w:val="00306B0E"/>
    <w:rsid w:val="00310083"/>
    <w:rsid w:val="00310C67"/>
    <w:rsid w:val="003124C0"/>
    <w:rsid w:val="003142C4"/>
    <w:rsid w:val="00316243"/>
    <w:rsid w:val="00317E17"/>
    <w:rsid w:val="003219EB"/>
    <w:rsid w:val="00322778"/>
    <w:rsid w:val="0032289E"/>
    <w:rsid w:val="00322A53"/>
    <w:rsid w:val="00323449"/>
    <w:rsid w:val="00325663"/>
    <w:rsid w:val="003266B5"/>
    <w:rsid w:val="00330992"/>
    <w:rsid w:val="0033215E"/>
    <w:rsid w:val="003322C2"/>
    <w:rsid w:val="00335BE7"/>
    <w:rsid w:val="00340B1C"/>
    <w:rsid w:val="003416F8"/>
    <w:rsid w:val="0034187F"/>
    <w:rsid w:val="003436DA"/>
    <w:rsid w:val="00343C68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616"/>
    <w:rsid w:val="00363CD5"/>
    <w:rsid w:val="00364F21"/>
    <w:rsid w:val="00366A50"/>
    <w:rsid w:val="003677A6"/>
    <w:rsid w:val="0037448B"/>
    <w:rsid w:val="003826FB"/>
    <w:rsid w:val="00382DF5"/>
    <w:rsid w:val="00383A81"/>
    <w:rsid w:val="00384A29"/>
    <w:rsid w:val="003868E1"/>
    <w:rsid w:val="00386A39"/>
    <w:rsid w:val="0038740D"/>
    <w:rsid w:val="00393954"/>
    <w:rsid w:val="00394494"/>
    <w:rsid w:val="003951DC"/>
    <w:rsid w:val="003953AD"/>
    <w:rsid w:val="00396666"/>
    <w:rsid w:val="00397DB3"/>
    <w:rsid w:val="003A04F2"/>
    <w:rsid w:val="003A619B"/>
    <w:rsid w:val="003A75D6"/>
    <w:rsid w:val="003B04C2"/>
    <w:rsid w:val="003B236F"/>
    <w:rsid w:val="003B42A3"/>
    <w:rsid w:val="003B498D"/>
    <w:rsid w:val="003B504B"/>
    <w:rsid w:val="003B53D8"/>
    <w:rsid w:val="003B7641"/>
    <w:rsid w:val="003C46D5"/>
    <w:rsid w:val="003D0B4A"/>
    <w:rsid w:val="003D1595"/>
    <w:rsid w:val="003D4916"/>
    <w:rsid w:val="003D541D"/>
    <w:rsid w:val="003E03FD"/>
    <w:rsid w:val="003E17BE"/>
    <w:rsid w:val="003E1C21"/>
    <w:rsid w:val="003E23CB"/>
    <w:rsid w:val="003E4FED"/>
    <w:rsid w:val="003E65D7"/>
    <w:rsid w:val="003E77AC"/>
    <w:rsid w:val="003F2502"/>
    <w:rsid w:val="003F4CFE"/>
    <w:rsid w:val="003F625D"/>
    <w:rsid w:val="00400B32"/>
    <w:rsid w:val="00400E0B"/>
    <w:rsid w:val="00400E37"/>
    <w:rsid w:val="00400F23"/>
    <w:rsid w:val="004016F9"/>
    <w:rsid w:val="00401E3C"/>
    <w:rsid w:val="0040288B"/>
    <w:rsid w:val="00403EB6"/>
    <w:rsid w:val="004056F8"/>
    <w:rsid w:val="00407AD5"/>
    <w:rsid w:val="00407E1B"/>
    <w:rsid w:val="0041034F"/>
    <w:rsid w:val="00412C00"/>
    <w:rsid w:val="00413C3E"/>
    <w:rsid w:val="004147EF"/>
    <w:rsid w:val="00415023"/>
    <w:rsid w:val="004160AE"/>
    <w:rsid w:val="00416CA8"/>
    <w:rsid w:val="00416CED"/>
    <w:rsid w:val="00417216"/>
    <w:rsid w:val="00417798"/>
    <w:rsid w:val="00420845"/>
    <w:rsid w:val="00423D3E"/>
    <w:rsid w:val="00423FB6"/>
    <w:rsid w:val="004250C9"/>
    <w:rsid w:val="004276BF"/>
    <w:rsid w:val="00433F22"/>
    <w:rsid w:val="0043517B"/>
    <w:rsid w:val="004352E1"/>
    <w:rsid w:val="004358B9"/>
    <w:rsid w:val="00436284"/>
    <w:rsid w:val="00437A4B"/>
    <w:rsid w:val="00437D64"/>
    <w:rsid w:val="00441029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5842"/>
    <w:rsid w:val="00465D88"/>
    <w:rsid w:val="00466331"/>
    <w:rsid w:val="004704D9"/>
    <w:rsid w:val="00470FD6"/>
    <w:rsid w:val="00471E17"/>
    <w:rsid w:val="00472B51"/>
    <w:rsid w:val="00473E59"/>
    <w:rsid w:val="00474EF8"/>
    <w:rsid w:val="00476344"/>
    <w:rsid w:val="00477176"/>
    <w:rsid w:val="00483559"/>
    <w:rsid w:val="0048372F"/>
    <w:rsid w:val="0049012A"/>
    <w:rsid w:val="004920FD"/>
    <w:rsid w:val="0049229A"/>
    <w:rsid w:val="004923AA"/>
    <w:rsid w:val="00493E26"/>
    <w:rsid w:val="004943A7"/>
    <w:rsid w:val="004A0897"/>
    <w:rsid w:val="004A1C28"/>
    <w:rsid w:val="004A26EF"/>
    <w:rsid w:val="004A3E48"/>
    <w:rsid w:val="004A6183"/>
    <w:rsid w:val="004A78B9"/>
    <w:rsid w:val="004B1858"/>
    <w:rsid w:val="004B1BA2"/>
    <w:rsid w:val="004B35B0"/>
    <w:rsid w:val="004B642C"/>
    <w:rsid w:val="004C5068"/>
    <w:rsid w:val="004C5143"/>
    <w:rsid w:val="004C525B"/>
    <w:rsid w:val="004C7433"/>
    <w:rsid w:val="004C7D78"/>
    <w:rsid w:val="004D2810"/>
    <w:rsid w:val="004D56FC"/>
    <w:rsid w:val="004D5AC5"/>
    <w:rsid w:val="004E0FEE"/>
    <w:rsid w:val="004E22AC"/>
    <w:rsid w:val="004E25B5"/>
    <w:rsid w:val="004E4DFB"/>
    <w:rsid w:val="004F01CC"/>
    <w:rsid w:val="004F169F"/>
    <w:rsid w:val="004F468B"/>
    <w:rsid w:val="004F6674"/>
    <w:rsid w:val="004F6B48"/>
    <w:rsid w:val="00500A19"/>
    <w:rsid w:val="00500C38"/>
    <w:rsid w:val="0050196C"/>
    <w:rsid w:val="00502137"/>
    <w:rsid w:val="0050223E"/>
    <w:rsid w:val="00503E0D"/>
    <w:rsid w:val="00506C92"/>
    <w:rsid w:val="00510F62"/>
    <w:rsid w:val="005148B4"/>
    <w:rsid w:val="005168B9"/>
    <w:rsid w:val="0051701F"/>
    <w:rsid w:val="005170EA"/>
    <w:rsid w:val="00517366"/>
    <w:rsid w:val="00517964"/>
    <w:rsid w:val="00520D04"/>
    <w:rsid w:val="0052190B"/>
    <w:rsid w:val="00521BF0"/>
    <w:rsid w:val="0052254F"/>
    <w:rsid w:val="005227FB"/>
    <w:rsid w:val="00523213"/>
    <w:rsid w:val="00526529"/>
    <w:rsid w:val="00527DC1"/>
    <w:rsid w:val="005320C5"/>
    <w:rsid w:val="00532D38"/>
    <w:rsid w:val="00535AD8"/>
    <w:rsid w:val="00536414"/>
    <w:rsid w:val="0053654D"/>
    <w:rsid w:val="00537ECB"/>
    <w:rsid w:val="005400F9"/>
    <w:rsid w:val="005403B3"/>
    <w:rsid w:val="0054411B"/>
    <w:rsid w:val="00544A66"/>
    <w:rsid w:val="0054584D"/>
    <w:rsid w:val="00545966"/>
    <w:rsid w:val="00547C9A"/>
    <w:rsid w:val="00552CD8"/>
    <w:rsid w:val="00553EC4"/>
    <w:rsid w:val="00555D32"/>
    <w:rsid w:val="00557AC0"/>
    <w:rsid w:val="00557B45"/>
    <w:rsid w:val="0056161E"/>
    <w:rsid w:val="00563821"/>
    <w:rsid w:val="00563CDC"/>
    <w:rsid w:val="00564DE3"/>
    <w:rsid w:val="00564F09"/>
    <w:rsid w:val="0056559A"/>
    <w:rsid w:val="00570323"/>
    <w:rsid w:val="00570C0F"/>
    <w:rsid w:val="00572CD6"/>
    <w:rsid w:val="00577BEC"/>
    <w:rsid w:val="00577F57"/>
    <w:rsid w:val="00577FF1"/>
    <w:rsid w:val="00580C3D"/>
    <w:rsid w:val="005913DB"/>
    <w:rsid w:val="005915F9"/>
    <w:rsid w:val="00591F3E"/>
    <w:rsid w:val="00592FEC"/>
    <w:rsid w:val="00594B9E"/>
    <w:rsid w:val="00595541"/>
    <w:rsid w:val="005968C7"/>
    <w:rsid w:val="005A04CD"/>
    <w:rsid w:val="005A12B8"/>
    <w:rsid w:val="005A142D"/>
    <w:rsid w:val="005A455D"/>
    <w:rsid w:val="005A469C"/>
    <w:rsid w:val="005A476F"/>
    <w:rsid w:val="005B0FDF"/>
    <w:rsid w:val="005B5905"/>
    <w:rsid w:val="005B644A"/>
    <w:rsid w:val="005C083F"/>
    <w:rsid w:val="005C0AC6"/>
    <w:rsid w:val="005C22CA"/>
    <w:rsid w:val="005C2E29"/>
    <w:rsid w:val="005C59FC"/>
    <w:rsid w:val="005C6908"/>
    <w:rsid w:val="005C6B6B"/>
    <w:rsid w:val="005D206D"/>
    <w:rsid w:val="005D2EFF"/>
    <w:rsid w:val="005D56E4"/>
    <w:rsid w:val="005E296A"/>
    <w:rsid w:val="005E2BC1"/>
    <w:rsid w:val="005E3312"/>
    <w:rsid w:val="005E4891"/>
    <w:rsid w:val="005E6E2E"/>
    <w:rsid w:val="005F4552"/>
    <w:rsid w:val="0060262A"/>
    <w:rsid w:val="00602B69"/>
    <w:rsid w:val="006044BB"/>
    <w:rsid w:val="00605FA5"/>
    <w:rsid w:val="00606298"/>
    <w:rsid w:val="00610F2C"/>
    <w:rsid w:val="006117B2"/>
    <w:rsid w:val="00612D35"/>
    <w:rsid w:val="0061353F"/>
    <w:rsid w:val="00613F19"/>
    <w:rsid w:val="00613FB4"/>
    <w:rsid w:val="0061442C"/>
    <w:rsid w:val="00616D67"/>
    <w:rsid w:val="00617DB5"/>
    <w:rsid w:val="006202FA"/>
    <w:rsid w:val="00620CBE"/>
    <w:rsid w:val="00621497"/>
    <w:rsid w:val="00622060"/>
    <w:rsid w:val="00623D2F"/>
    <w:rsid w:val="00623FAA"/>
    <w:rsid w:val="00624570"/>
    <w:rsid w:val="0062505B"/>
    <w:rsid w:val="00627033"/>
    <w:rsid w:val="00627B3D"/>
    <w:rsid w:val="00630F4E"/>
    <w:rsid w:val="00631B58"/>
    <w:rsid w:val="00631BDB"/>
    <w:rsid w:val="00631CB3"/>
    <w:rsid w:val="00632022"/>
    <w:rsid w:val="00635956"/>
    <w:rsid w:val="00635E79"/>
    <w:rsid w:val="00645953"/>
    <w:rsid w:val="00650617"/>
    <w:rsid w:val="006512EF"/>
    <w:rsid w:val="0065319F"/>
    <w:rsid w:val="0065389B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579F"/>
    <w:rsid w:val="00675F69"/>
    <w:rsid w:val="0067797A"/>
    <w:rsid w:val="00677BD5"/>
    <w:rsid w:val="00682FE6"/>
    <w:rsid w:val="00684A9B"/>
    <w:rsid w:val="00684D8E"/>
    <w:rsid w:val="0069058F"/>
    <w:rsid w:val="00690DC5"/>
    <w:rsid w:val="00694796"/>
    <w:rsid w:val="00696B14"/>
    <w:rsid w:val="006A2FC9"/>
    <w:rsid w:val="006B2C35"/>
    <w:rsid w:val="006B3FDB"/>
    <w:rsid w:val="006B777F"/>
    <w:rsid w:val="006C1041"/>
    <w:rsid w:val="006C10D5"/>
    <w:rsid w:val="006C16F8"/>
    <w:rsid w:val="006C2B5F"/>
    <w:rsid w:val="006C3173"/>
    <w:rsid w:val="006C6A69"/>
    <w:rsid w:val="006D082A"/>
    <w:rsid w:val="006D1FE2"/>
    <w:rsid w:val="006D2C07"/>
    <w:rsid w:val="006D2FD8"/>
    <w:rsid w:val="006D3115"/>
    <w:rsid w:val="006D58A6"/>
    <w:rsid w:val="006D60B4"/>
    <w:rsid w:val="006D69CD"/>
    <w:rsid w:val="006D6E10"/>
    <w:rsid w:val="006E1E14"/>
    <w:rsid w:val="006E402A"/>
    <w:rsid w:val="006E60DE"/>
    <w:rsid w:val="006E73E5"/>
    <w:rsid w:val="006F00E0"/>
    <w:rsid w:val="006F0C01"/>
    <w:rsid w:val="006F14D5"/>
    <w:rsid w:val="006F16A0"/>
    <w:rsid w:val="006F4F42"/>
    <w:rsid w:val="006F57A7"/>
    <w:rsid w:val="006F580F"/>
    <w:rsid w:val="006F761C"/>
    <w:rsid w:val="006F79A1"/>
    <w:rsid w:val="00700EB6"/>
    <w:rsid w:val="007014C4"/>
    <w:rsid w:val="00701735"/>
    <w:rsid w:val="00702660"/>
    <w:rsid w:val="00703BA2"/>
    <w:rsid w:val="00705226"/>
    <w:rsid w:val="00706B81"/>
    <w:rsid w:val="00707425"/>
    <w:rsid w:val="007109E7"/>
    <w:rsid w:val="00712982"/>
    <w:rsid w:val="0071628C"/>
    <w:rsid w:val="00717326"/>
    <w:rsid w:val="00720DE0"/>
    <w:rsid w:val="00720F94"/>
    <w:rsid w:val="00723394"/>
    <w:rsid w:val="00723410"/>
    <w:rsid w:val="00723A1E"/>
    <w:rsid w:val="00723D35"/>
    <w:rsid w:val="007247C5"/>
    <w:rsid w:val="00725771"/>
    <w:rsid w:val="00725BE3"/>
    <w:rsid w:val="00727208"/>
    <w:rsid w:val="00731EC6"/>
    <w:rsid w:val="007326E0"/>
    <w:rsid w:val="00733557"/>
    <w:rsid w:val="00737083"/>
    <w:rsid w:val="007371FE"/>
    <w:rsid w:val="007418CF"/>
    <w:rsid w:val="007418E7"/>
    <w:rsid w:val="00741DEC"/>
    <w:rsid w:val="00747156"/>
    <w:rsid w:val="00747DE1"/>
    <w:rsid w:val="00752DC1"/>
    <w:rsid w:val="0075530C"/>
    <w:rsid w:val="0075545F"/>
    <w:rsid w:val="00755C8B"/>
    <w:rsid w:val="0075706F"/>
    <w:rsid w:val="007600E5"/>
    <w:rsid w:val="00761DAC"/>
    <w:rsid w:val="00763F29"/>
    <w:rsid w:val="0076445B"/>
    <w:rsid w:val="007647C7"/>
    <w:rsid w:val="0076560C"/>
    <w:rsid w:val="00765EEA"/>
    <w:rsid w:val="00767B26"/>
    <w:rsid w:val="00767DD3"/>
    <w:rsid w:val="00774874"/>
    <w:rsid w:val="00774C2E"/>
    <w:rsid w:val="0077778E"/>
    <w:rsid w:val="00777FF5"/>
    <w:rsid w:val="0078001F"/>
    <w:rsid w:val="0078230D"/>
    <w:rsid w:val="00784321"/>
    <w:rsid w:val="007860F0"/>
    <w:rsid w:val="00787B9C"/>
    <w:rsid w:val="00795BF2"/>
    <w:rsid w:val="00797A24"/>
    <w:rsid w:val="007A22BD"/>
    <w:rsid w:val="007A72F5"/>
    <w:rsid w:val="007A7B60"/>
    <w:rsid w:val="007B0F16"/>
    <w:rsid w:val="007B2E3E"/>
    <w:rsid w:val="007B4FB8"/>
    <w:rsid w:val="007B5F07"/>
    <w:rsid w:val="007C007A"/>
    <w:rsid w:val="007C17F3"/>
    <w:rsid w:val="007C2284"/>
    <w:rsid w:val="007C6C5A"/>
    <w:rsid w:val="007D037B"/>
    <w:rsid w:val="007D4227"/>
    <w:rsid w:val="007D4CA5"/>
    <w:rsid w:val="007D5741"/>
    <w:rsid w:val="007D7EAA"/>
    <w:rsid w:val="007E1218"/>
    <w:rsid w:val="007E1CC1"/>
    <w:rsid w:val="007E5FFE"/>
    <w:rsid w:val="007F01D8"/>
    <w:rsid w:val="007F1A36"/>
    <w:rsid w:val="007F34F4"/>
    <w:rsid w:val="007F49DF"/>
    <w:rsid w:val="008016E0"/>
    <w:rsid w:val="00805173"/>
    <w:rsid w:val="00805831"/>
    <w:rsid w:val="00805AEA"/>
    <w:rsid w:val="00806339"/>
    <w:rsid w:val="00807DA7"/>
    <w:rsid w:val="00811F62"/>
    <w:rsid w:val="00812576"/>
    <w:rsid w:val="0081299B"/>
    <w:rsid w:val="00815AE4"/>
    <w:rsid w:val="00815F11"/>
    <w:rsid w:val="00827612"/>
    <w:rsid w:val="0083070E"/>
    <w:rsid w:val="00831616"/>
    <w:rsid w:val="00833D70"/>
    <w:rsid w:val="00836381"/>
    <w:rsid w:val="00840BC3"/>
    <w:rsid w:val="00842FAF"/>
    <w:rsid w:val="008440F9"/>
    <w:rsid w:val="00847040"/>
    <w:rsid w:val="00852617"/>
    <w:rsid w:val="00853848"/>
    <w:rsid w:val="00854F14"/>
    <w:rsid w:val="00856808"/>
    <w:rsid w:val="0086018E"/>
    <w:rsid w:val="00860E62"/>
    <w:rsid w:val="008616F3"/>
    <w:rsid w:val="00866C41"/>
    <w:rsid w:val="008725F7"/>
    <w:rsid w:val="00872C61"/>
    <w:rsid w:val="008739B1"/>
    <w:rsid w:val="00875A72"/>
    <w:rsid w:val="00877058"/>
    <w:rsid w:val="00881477"/>
    <w:rsid w:val="00883516"/>
    <w:rsid w:val="008843A6"/>
    <w:rsid w:val="00884B00"/>
    <w:rsid w:val="0089077F"/>
    <w:rsid w:val="0089113D"/>
    <w:rsid w:val="0089514F"/>
    <w:rsid w:val="0089581B"/>
    <w:rsid w:val="00896150"/>
    <w:rsid w:val="008961D7"/>
    <w:rsid w:val="00897AA1"/>
    <w:rsid w:val="008A0795"/>
    <w:rsid w:val="008A47C7"/>
    <w:rsid w:val="008B00BB"/>
    <w:rsid w:val="008B1216"/>
    <w:rsid w:val="008B208E"/>
    <w:rsid w:val="008B2EEA"/>
    <w:rsid w:val="008B40A2"/>
    <w:rsid w:val="008B4B79"/>
    <w:rsid w:val="008B62D4"/>
    <w:rsid w:val="008B6BCC"/>
    <w:rsid w:val="008B6EED"/>
    <w:rsid w:val="008C26BB"/>
    <w:rsid w:val="008C3114"/>
    <w:rsid w:val="008C3DE4"/>
    <w:rsid w:val="008C7262"/>
    <w:rsid w:val="008C7D79"/>
    <w:rsid w:val="008D07E0"/>
    <w:rsid w:val="008D0E4D"/>
    <w:rsid w:val="008D3DB4"/>
    <w:rsid w:val="008D7B1C"/>
    <w:rsid w:val="008E381E"/>
    <w:rsid w:val="008E39DA"/>
    <w:rsid w:val="008E3D40"/>
    <w:rsid w:val="008E4C65"/>
    <w:rsid w:val="008F6BF8"/>
    <w:rsid w:val="008F6E3A"/>
    <w:rsid w:val="008F7B11"/>
    <w:rsid w:val="008F7FCE"/>
    <w:rsid w:val="00901931"/>
    <w:rsid w:val="00901AAB"/>
    <w:rsid w:val="0090208F"/>
    <w:rsid w:val="0090260D"/>
    <w:rsid w:val="0090492C"/>
    <w:rsid w:val="009100A1"/>
    <w:rsid w:val="00910762"/>
    <w:rsid w:val="00911AF7"/>
    <w:rsid w:val="009135FE"/>
    <w:rsid w:val="009154B9"/>
    <w:rsid w:val="00920851"/>
    <w:rsid w:val="009217F0"/>
    <w:rsid w:val="00923849"/>
    <w:rsid w:val="00927785"/>
    <w:rsid w:val="009278C6"/>
    <w:rsid w:val="00931D4B"/>
    <w:rsid w:val="00933123"/>
    <w:rsid w:val="009339A9"/>
    <w:rsid w:val="009348D3"/>
    <w:rsid w:val="00934E3D"/>
    <w:rsid w:val="009351F4"/>
    <w:rsid w:val="00935449"/>
    <w:rsid w:val="00935DBE"/>
    <w:rsid w:val="00936784"/>
    <w:rsid w:val="0094099F"/>
    <w:rsid w:val="009433BB"/>
    <w:rsid w:val="009500B9"/>
    <w:rsid w:val="00950B26"/>
    <w:rsid w:val="00960E58"/>
    <w:rsid w:val="00961084"/>
    <w:rsid w:val="00966A88"/>
    <w:rsid w:val="009678E7"/>
    <w:rsid w:val="009700EE"/>
    <w:rsid w:val="00970988"/>
    <w:rsid w:val="00970F5F"/>
    <w:rsid w:val="00972DD5"/>
    <w:rsid w:val="00975838"/>
    <w:rsid w:val="009779D8"/>
    <w:rsid w:val="00980B2B"/>
    <w:rsid w:val="00982F90"/>
    <w:rsid w:val="00985583"/>
    <w:rsid w:val="00985928"/>
    <w:rsid w:val="00987CF5"/>
    <w:rsid w:val="00990807"/>
    <w:rsid w:val="00992790"/>
    <w:rsid w:val="00997290"/>
    <w:rsid w:val="009A273E"/>
    <w:rsid w:val="009A3FF1"/>
    <w:rsid w:val="009A5031"/>
    <w:rsid w:val="009A51B1"/>
    <w:rsid w:val="009A5480"/>
    <w:rsid w:val="009A54C3"/>
    <w:rsid w:val="009A5B40"/>
    <w:rsid w:val="009B0EA7"/>
    <w:rsid w:val="009B0F09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3F3"/>
    <w:rsid w:val="009D7D69"/>
    <w:rsid w:val="009E06FC"/>
    <w:rsid w:val="009E1A62"/>
    <w:rsid w:val="009E213E"/>
    <w:rsid w:val="009E52B9"/>
    <w:rsid w:val="009E56EF"/>
    <w:rsid w:val="009E626F"/>
    <w:rsid w:val="009E7E7D"/>
    <w:rsid w:val="009F0515"/>
    <w:rsid w:val="009F2C12"/>
    <w:rsid w:val="009F3569"/>
    <w:rsid w:val="009F4DC4"/>
    <w:rsid w:val="009F4ED7"/>
    <w:rsid w:val="009F5479"/>
    <w:rsid w:val="009F6534"/>
    <w:rsid w:val="00A02174"/>
    <w:rsid w:val="00A028B2"/>
    <w:rsid w:val="00A03CA6"/>
    <w:rsid w:val="00A06743"/>
    <w:rsid w:val="00A07B05"/>
    <w:rsid w:val="00A1204E"/>
    <w:rsid w:val="00A12DF6"/>
    <w:rsid w:val="00A14D33"/>
    <w:rsid w:val="00A157B6"/>
    <w:rsid w:val="00A15AC4"/>
    <w:rsid w:val="00A1680A"/>
    <w:rsid w:val="00A16AD2"/>
    <w:rsid w:val="00A20314"/>
    <w:rsid w:val="00A24369"/>
    <w:rsid w:val="00A25021"/>
    <w:rsid w:val="00A31FCB"/>
    <w:rsid w:val="00A328F9"/>
    <w:rsid w:val="00A41A19"/>
    <w:rsid w:val="00A43821"/>
    <w:rsid w:val="00A43959"/>
    <w:rsid w:val="00A43A9A"/>
    <w:rsid w:val="00A44B9D"/>
    <w:rsid w:val="00A47C5D"/>
    <w:rsid w:val="00A52687"/>
    <w:rsid w:val="00A54CF7"/>
    <w:rsid w:val="00A56620"/>
    <w:rsid w:val="00A572FB"/>
    <w:rsid w:val="00A624B0"/>
    <w:rsid w:val="00A63EEE"/>
    <w:rsid w:val="00A6404A"/>
    <w:rsid w:val="00A64401"/>
    <w:rsid w:val="00A66AC2"/>
    <w:rsid w:val="00A74702"/>
    <w:rsid w:val="00A75C8D"/>
    <w:rsid w:val="00A77619"/>
    <w:rsid w:val="00A80B0C"/>
    <w:rsid w:val="00A82254"/>
    <w:rsid w:val="00A82C2F"/>
    <w:rsid w:val="00A845A1"/>
    <w:rsid w:val="00A84C2E"/>
    <w:rsid w:val="00A855FF"/>
    <w:rsid w:val="00A8735C"/>
    <w:rsid w:val="00A910F8"/>
    <w:rsid w:val="00A9395F"/>
    <w:rsid w:val="00A95B57"/>
    <w:rsid w:val="00A968B5"/>
    <w:rsid w:val="00AA03D9"/>
    <w:rsid w:val="00AA14A8"/>
    <w:rsid w:val="00AA182B"/>
    <w:rsid w:val="00AA2ECE"/>
    <w:rsid w:val="00AA6ACC"/>
    <w:rsid w:val="00AB08F5"/>
    <w:rsid w:val="00AB472A"/>
    <w:rsid w:val="00AB5D7D"/>
    <w:rsid w:val="00AC0184"/>
    <w:rsid w:val="00AC4709"/>
    <w:rsid w:val="00AC4836"/>
    <w:rsid w:val="00AC5A02"/>
    <w:rsid w:val="00AD139D"/>
    <w:rsid w:val="00AD1A27"/>
    <w:rsid w:val="00AD3450"/>
    <w:rsid w:val="00AD389B"/>
    <w:rsid w:val="00AD4013"/>
    <w:rsid w:val="00AD7A22"/>
    <w:rsid w:val="00AE4BE7"/>
    <w:rsid w:val="00AE54D2"/>
    <w:rsid w:val="00AF05D1"/>
    <w:rsid w:val="00AF1B50"/>
    <w:rsid w:val="00AF44C3"/>
    <w:rsid w:val="00AF4D60"/>
    <w:rsid w:val="00AF5573"/>
    <w:rsid w:val="00AF6944"/>
    <w:rsid w:val="00AF7794"/>
    <w:rsid w:val="00B03052"/>
    <w:rsid w:val="00B03ADC"/>
    <w:rsid w:val="00B05492"/>
    <w:rsid w:val="00B06DC4"/>
    <w:rsid w:val="00B06F54"/>
    <w:rsid w:val="00B0730D"/>
    <w:rsid w:val="00B122D6"/>
    <w:rsid w:val="00B12500"/>
    <w:rsid w:val="00B13E67"/>
    <w:rsid w:val="00B14A67"/>
    <w:rsid w:val="00B1612E"/>
    <w:rsid w:val="00B169A6"/>
    <w:rsid w:val="00B26842"/>
    <w:rsid w:val="00B26B05"/>
    <w:rsid w:val="00B33139"/>
    <w:rsid w:val="00B34A86"/>
    <w:rsid w:val="00B35E20"/>
    <w:rsid w:val="00B37C59"/>
    <w:rsid w:val="00B37FBD"/>
    <w:rsid w:val="00B37FBF"/>
    <w:rsid w:val="00B40E36"/>
    <w:rsid w:val="00B45B0D"/>
    <w:rsid w:val="00B45E99"/>
    <w:rsid w:val="00B46084"/>
    <w:rsid w:val="00B50B5F"/>
    <w:rsid w:val="00B522DA"/>
    <w:rsid w:val="00B530C0"/>
    <w:rsid w:val="00B56EE8"/>
    <w:rsid w:val="00B57215"/>
    <w:rsid w:val="00B579CB"/>
    <w:rsid w:val="00B6226D"/>
    <w:rsid w:val="00B641A8"/>
    <w:rsid w:val="00B64406"/>
    <w:rsid w:val="00B64655"/>
    <w:rsid w:val="00B65128"/>
    <w:rsid w:val="00B6690E"/>
    <w:rsid w:val="00B70C2E"/>
    <w:rsid w:val="00B7331A"/>
    <w:rsid w:val="00B734E0"/>
    <w:rsid w:val="00B74BEA"/>
    <w:rsid w:val="00B74F0C"/>
    <w:rsid w:val="00B75B84"/>
    <w:rsid w:val="00B80AB5"/>
    <w:rsid w:val="00B8159A"/>
    <w:rsid w:val="00B815D9"/>
    <w:rsid w:val="00B82A96"/>
    <w:rsid w:val="00B85B7B"/>
    <w:rsid w:val="00B86A60"/>
    <w:rsid w:val="00B86FF3"/>
    <w:rsid w:val="00B8753C"/>
    <w:rsid w:val="00B90470"/>
    <w:rsid w:val="00B917FB"/>
    <w:rsid w:val="00B92BF6"/>
    <w:rsid w:val="00B9501C"/>
    <w:rsid w:val="00BA009B"/>
    <w:rsid w:val="00BA0378"/>
    <w:rsid w:val="00BA1853"/>
    <w:rsid w:val="00BA1BCE"/>
    <w:rsid w:val="00BA244E"/>
    <w:rsid w:val="00BA29F5"/>
    <w:rsid w:val="00BA33A0"/>
    <w:rsid w:val="00BA4FCF"/>
    <w:rsid w:val="00BA68B6"/>
    <w:rsid w:val="00BA7406"/>
    <w:rsid w:val="00BB050F"/>
    <w:rsid w:val="00BB0D37"/>
    <w:rsid w:val="00BB18B3"/>
    <w:rsid w:val="00BC0EED"/>
    <w:rsid w:val="00BC2B1C"/>
    <w:rsid w:val="00BC6345"/>
    <w:rsid w:val="00BC69CB"/>
    <w:rsid w:val="00BC6D9C"/>
    <w:rsid w:val="00BC6E71"/>
    <w:rsid w:val="00BC7DEF"/>
    <w:rsid w:val="00BD1458"/>
    <w:rsid w:val="00BD453F"/>
    <w:rsid w:val="00BD47C0"/>
    <w:rsid w:val="00BD4E43"/>
    <w:rsid w:val="00BE0158"/>
    <w:rsid w:val="00BE279F"/>
    <w:rsid w:val="00BE3271"/>
    <w:rsid w:val="00BE39AA"/>
    <w:rsid w:val="00BE4FF6"/>
    <w:rsid w:val="00BE7BA8"/>
    <w:rsid w:val="00BF10A3"/>
    <w:rsid w:val="00BF16D5"/>
    <w:rsid w:val="00BF3231"/>
    <w:rsid w:val="00BF3FD1"/>
    <w:rsid w:val="00BF5CB3"/>
    <w:rsid w:val="00C05082"/>
    <w:rsid w:val="00C0546A"/>
    <w:rsid w:val="00C12C2B"/>
    <w:rsid w:val="00C15865"/>
    <w:rsid w:val="00C20CCF"/>
    <w:rsid w:val="00C233DD"/>
    <w:rsid w:val="00C236D2"/>
    <w:rsid w:val="00C32F65"/>
    <w:rsid w:val="00C34167"/>
    <w:rsid w:val="00C34D8F"/>
    <w:rsid w:val="00C3512C"/>
    <w:rsid w:val="00C36DFD"/>
    <w:rsid w:val="00C407A9"/>
    <w:rsid w:val="00C413CF"/>
    <w:rsid w:val="00C43095"/>
    <w:rsid w:val="00C43849"/>
    <w:rsid w:val="00C459F7"/>
    <w:rsid w:val="00C47F91"/>
    <w:rsid w:val="00C520B1"/>
    <w:rsid w:val="00C541CA"/>
    <w:rsid w:val="00C55E83"/>
    <w:rsid w:val="00C56893"/>
    <w:rsid w:val="00C64507"/>
    <w:rsid w:val="00C66033"/>
    <w:rsid w:val="00C703D7"/>
    <w:rsid w:val="00C72D4B"/>
    <w:rsid w:val="00C73419"/>
    <w:rsid w:val="00C740A4"/>
    <w:rsid w:val="00C751B5"/>
    <w:rsid w:val="00C77834"/>
    <w:rsid w:val="00C779AE"/>
    <w:rsid w:val="00C8123B"/>
    <w:rsid w:val="00C8186E"/>
    <w:rsid w:val="00C81EC3"/>
    <w:rsid w:val="00C82085"/>
    <w:rsid w:val="00C82EE0"/>
    <w:rsid w:val="00C841E5"/>
    <w:rsid w:val="00C914C1"/>
    <w:rsid w:val="00C92442"/>
    <w:rsid w:val="00C93F46"/>
    <w:rsid w:val="00C94645"/>
    <w:rsid w:val="00C96F67"/>
    <w:rsid w:val="00CA0C6A"/>
    <w:rsid w:val="00CA1ED3"/>
    <w:rsid w:val="00CA1FF2"/>
    <w:rsid w:val="00CA22A0"/>
    <w:rsid w:val="00CA3008"/>
    <w:rsid w:val="00CA3A37"/>
    <w:rsid w:val="00CA54A6"/>
    <w:rsid w:val="00CA5ABE"/>
    <w:rsid w:val="00CA72A0"/>
    <w:rsid w:val="00CB072D"/>
    <w:rsid w:val="00CB11A5"/>
    <w:rsid w:val="00CB1A35"/>
    <w:rsid w:val="00CB382D"/>
    <w:rsid w:val="00CB6974"/>
    <w:rsid w:val="00CC48DA"/>
    <w:rsid w:val="00CC4FD3"/>
    <w:rsid w:val="00CC5332"/>
    <w:rsid w:val="00CC68A1"/>
    <w:rsid w:val="00CC71CE"/>
    <w:rsid w:val="00CD1E06"/>
    <w:rsid w:val="00CD2750"/>
    <w:rsid w:val="00CD2B5C"/>
    <w:rsid w:val="00CD36FC"/>
    <w:rsid w:val="00CD4FF5"/>
    <w:rsid w:val="00CD534A"/>
    <w:rsid w:val="00CD60A3"/>
    <w:rsid w:val="00CD7B01"/>
    <w:rsid w:val="00CE00A2"/>
    <w:rsid w:val="00CE0BC9"/>
    <w:rsid w:val="00CE0FFE"/>
    <w:rsid w:val="00CE1C1F"/>
    <w:rsid w:val="00CE3C71"/>
    <w:rsid w:val="00CE3F5A"/>
    <w:rsid w:val="00CE4305"/>
    <w:rsid w:val="00CE4608"/>
    <w:rsid w:val="00CE6661"/>
    <w:rsid w:val="00CF0128"/>
    <w:rsid w:val="00CF02D4"/>
    <w:rsid w:val="00CF0F10"/>
    <w:rsid w:val="00CF24EF"/>
    <w:rsid w:val="00CF4115"/>
    <w:rsid w:val="00CF5A6A"/>
    <w:rsid w:val="00CF5C94"/>
    <w:rsid w:val="00CF5EBF"/>
    <w:rsid w:val="00D019DA"/>
    <w:rsid w:val="00D054CD"/>
    <w:rsid w:val="00D05C16"/>
    <w:rsid w:val="00D05E8C"/>
    <w:rsid w:val="00D10FA3"/>
    <w:rsid w:val="00D145E8"/>
    <w:rsid w:val="00D2693E"/>
    <w:rsid w:val="00D26CDB"/>
    <w:rsid w:val="00D279D9"/>
    <w:rsid w:val="00D32092"/>
    <w:rsid w:val="00D32EA4"/>
    <w:rsid w:val="00D35FB7"/>
    <w:rsid w:val="00D41164"/>
    <w:rsid w:val="00D41543"/>
    <w:rsid w:val="00D42548"/>
    <w:rsid w:val="00D43D81"/>
    <w:rsid w:val="00D44AC1"/>
    <w:rsid w:val="00D461E0"/>
    <w:rsid w:val="00D46B29"/>
    <w:rsid w:val="00D52149"/>
    <w:rsid w:val="00D5544B"/>
    <w:rsid w:val="00D56C2F"/>
    <w:rsid w:val="00D57F81"/>
    <w:rsid w:val="00D63F2B"/>
    <w:rsid w:val="00D657C6"/>
    <w:rsid w:val="00D67936"/>
    <w:rsid w:val="00D708E9"/>
    <w:rsid w:val="00D737D8"/>
    <w:rsid w:val="00D738E4"/>
    <w:rsid w:val="00D7454E"/>
    <w:rsid w:val="00D801B7"/>
    <w:rsid w:val="00D806D5"/>
    <w:rsid w:val="00D81677"/>
    <w:rsid w:val="00D8578B"/>
    <w:rsid w:val="00D903C5"/>
    <w:rsid w:val="00D91278"/>
    <w:rsid w:val="00D92358"/>
    <w:rsid w:val="00D93442"/>
    <w:rsid w:val="00D94900"/>
    <w:rsid w:val="00D94EF4"/>
    <w:rsid w:val="00D97C2C"/>
    <w:rsid w:val="00DA1F91"/>
    <w:rsid w:val="00DB1C38"/>
    <w:rsid w:val="00DB2DD2"/>
    <w:rsid w:val="00DB5A33"/>
    <w:rsid w:val="00DC088D"/>
    <w:rsid w:val="00DC2646"/>
    <w:rsid w:val="00DC5CDE"/>
    <w:rsid w:val="00DD1942"/>
    <w:rsid w:val="00DD1A5F"/>
    <w:rsid w:val="00DD25B3"/>
    <w:rsid w:val="00DD3731"/>
    <w:rsid w:val="00DD3897"/>
    <w:rsid w:val="00DD5C97"/>
    <w:rsid w:val="00DD7DA0"/>
    <w:rsid w:val="00DE2197"/>
    <w:rsid w:val="00DE3DFE"/>
    <w:rsid w:val="00DE6212"/>
    <w:rsid w:val="00DE669A"/>
    <w:rsid w:val="00DF0B6B"/>
    <w:rsid w:val="00DF1B57"/>
    <w:rsid w:val="00DF3D35"/>
    <w:rsid w:val="00DF6026"/>
    <w:rsid w:val="00DF6442"/>
    <w:rsid w:val="00E01B84"/>
    <w:rsid w:val="00E04E89"/>
    <w:rsid w:val="00E05798"/>
    <w:rsid w:val="00E07AB3"/>
    <w:rsid w:val="00E107F9"/>
    <w:rsid w:val="00E12550"/>
    <w:rsid w:val="00E1281A"/>
    <w:rsid w:val="00E1291B"/>
    <w:rsid w:val="00E132A3"/>
    <w:rsid w:val="00E15718"/>
    <w:rsid w:val="00E16EB6"/>
    <w:rsid w:val="00E1707E"/>
    <w:rsid w:val="00E1750E"/>
    <w:rsid w:val="00E178C3"/>
    <w:rsid w:val="00E17ED1"/>
    <w:rsid w:val="00E200F4"/>
    <w:rsid w:val="00E22017"/>
    <w:rsid w:val="00E23D18"/>
    <w:rsid w:val="00E24242"/>
    <w:rsid w:val="00E24243"/>
    <w:rsid w:val="00E244E6"/>
    <w:rsid w:val="00E3019B"/>
    <w:rsid w:val="00E301E4"/>
    <w:rsid w:val="00E31454"/>
    <w:rsid w:val="00E33933"/>
    <w:rsid w:val="00E3489F"/>
    <w:rsid w:val="00E35315"/>
    <w:rsid w:val="00E35721"/>
    <w:rsid w:val="00E36929"/>
    <w:rsid w:val="00E36D36"/>
    <w:rsid w:val="00E40167"/>
    <w:rsid w:val="00E4602E"/>
    <w:rsid w:val="00E51B3B"/>
    <w:rsid w:val="00E529C1"/>
    <w:rsid w:val="00E534B2"/>
    <w:rsid w:val="00E53F68"/>
    <w:rsid w:val="00E56340"/>
    <w:rsid w:val="00E56C64"/>
    <w:rsid w:val="00E5770B"/>
    <w:rsid w:val="00E600EA"/>
    <w:rsid w:val="00E61CC0"/>
    <w:rsid w:val="00E6228E"/>
    <w:rsid w:val="00E63E64"/>
    <w:rsid w:val="00E65CC8"/>
    <w:rsid w:val="00E65D6E"/>
    <w:rsid w:val="00E661B4"/>
    <w:rsid w:val="00E6638B"/>
    <w:rsid w:val="00E66BD9"/>
    <w:rsid w:val="00E66CE1"/>
    <w:rsid w:val="00E6745D"/>
    <w:rsid w:val="00E706FC"/>
    <w:rsid w:val="00E72186"/>
    <w:rsid w:val="00E72E94"/>
    <w:rsid w:val="00E738DD"/>
    <w:rsid w:val="00E73F52"/>
    <w:rsid w:val="00E75515"/>
    <w:rsid w:val="00E757CF"/>
    <w:rsid w:val="00E76ADC"/>
    <w:rsid w:val="00E77048"/>
    <w:rsid w:val="00E775A3"/>
    <w:rsid w:val="00E82C59"/>
    <w:rsid w:val="00E8373B"/>
    <w:rsid w:val="00E843A5"/>
    <w:rsid w:val="00E85649"/>
    <w:rsid w:val="00E85DAB"/>
    <w:rsid w:val="00E86E1E"/>
    <w:rsid w:val="00E90895"/>
    <w:rsid w:val="00E91448"/>
    <w:rsid w:val="00E9595B"/>
    <w:rsid w:val="00E961A1"/>
    <w:rsid w:val="00EA2F93"/>
    <w:rsid w:val="00EA605F"/>
    <w:rsid w:val="00EA6F66"/>
    <w:rsid w:val="00EA77DD"/>
    <w:rsid w:val="00EB07D5"/>
    <w:rsid w:val="00EB4572"/>
    <w:rsid w:val="00EB499F"/>
    <w:rsid w:val="00EB4FEB"/>
    <w:rsid w:val="00EB52DA"/>
    <w:rsid w:val="00EB683F"/>
    <w:rsid w:val="00EC02D4"/>
    <w:rsid w:val="00EC4625"/>
    <w:rsid w:val="00EC5A0E"/>
    <w:rsid w:val="00EC7B05"/>
    <w:rsid w:val="00EC7D41"/>
    <w:rsid w:val="00ED110D"/>
    <w:rsid w:val="00ED2A94"/>
    <w:rsid w:val="00ED4949"/>
    <w:rsid w:val="00ED6C61"/>
    <w:rsid w:val="00EE0E5F"/>
    <w:rsid w:val="00EE20A5"/>
    <w:rsid w:val="00EE3597"/>
    <w:rsid w:val="00EE46DF"/>
    <w:rsid w:val="00EE540B"/>
    <w:rsid w:val="00EE59C0"/>
    <w:rsid w:val="00EE7B8A"/>
    <w:rsid w:val="00EF32D7"/>
    <w:rsid w:val="00EF4401"/>
    <w:rsid w:val="00EF53D8"/>
    <w:rsid w:val="00EF5EDF"/>
    <w:rsid w:val="00F00096"/>
    <w:rsid w:val="00F01431"/>
    <w:rsid w:val="00F02CB7"/>
    <w:rsid w:val="00F03481"/>
    <w:rsid w:val="00F072AF"/>
    <w:rsid w:val="00F07950"/>
    <w:rsid w:val="00F1016B"/>
    <w:rsid w:val="00F101F6"/>
    <w:rsid w:val="00F13D37"/>
    <w:rsid w:val="00F1625E"/>
    <w:rsid w:val="00F21275"/>
    <w:rsid w:val="00F23B04"/>
    <w:rsid w:val="00F273F2"/>
    <w:rsid w:val="00F278F5"/>
    <w:rsid w:val="00F3019A"/>
    <w:rsid w:val="00F31692"/>
    <w:rsid w:val="00F343C5"/>
    <w:rsid w:val="00F3611A"/>
    <w:rsid w:val="00F36756"/>
    <w:rsid w:val="00F407D1"/>
    <w:rsid w:val="00F4363E"/>
    <w:rsid w:val="00F43BB1"/>
    <w:rsid w:val="00F44192"/>
    <w:rsid w:val="00F44D06"/>
    <w:rsid w:val="00F50307"/>
    <w:rsid w:val="00F5065D"/>
    <w:rsid w:val="00F50ED1"/>
    <w:rsid w:val="00F52682"/>
    <w:rsid w:val="00F52AC6"/>
    <w:rsid w:val="00F52E3E"/>
    <w:rsid w:val="00F540BB"/>
    <w:rsid w:val="00F55DAA"/>
    <w:rsid w:val="00F56598"/>
    <w:rsid w:val="00F57317"/>
    <w:rsid w:val="00F64838"/>
    <w:rsid w:val="00F64B57"/>
    <w:rsid w:val="00F65ACD"/>
    <w:rsid w:val="00F666C0"/>
    <w:rsid w:val="00F7056E"/>
    <w:rsid w:val="00F705F9"/>
    <w:rsid w:val="00F72117"/>
    <w:rsid w:val="00F76375"/>
    <w:rsid w:val="00F77761"/>
    <w:rsid w:val="00F80295"/>
    <w:rsid w:val="00F81D53"/>
    <w:rsid w:val="00F87E09"/>
    <w:rsid w:val="00F903D6"/>
    <w:rsid w:val="00F94BB8"/>
    <w:rsid w:val="00F94D0D"/>
    <w:rsid w:val="00F959F4"/>
    <w:rsid w:val="00F971D3"/>
    <w:rsid w:val="00FA0EB2"/>
    <w:rsid w:val="00FA1E9F"/>
    <w:rsid w:val="00FA4A1F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C0956"/>
    <w:rsid w:val="00FC34F7"/>
    <w:rsid w:val="00FC3B4F"/>
    <w:rsid w:val="00FC4D3D"/>
    <w:rsid w:val="00FC6C4E"/>
    <w:rsid w:val="00FC74E9"/>
    <w:rsid w:val="00FD0482"/>
    <w:rsid w:val="00FD4365"/>
    <w:rsid w:val="00FD49F9"/>
    <w:rsid w:val="00FD5263"/>
    <w:rsid w:val="00FE1A4E"/>
    <w:rsid w:val="00FE2F4F"/>
    <w:rsid w:val="00FE5BCF"/>
    <w:rsid w:val="00FE5D2F"/>
    <w:rsid w:val="00FF350B"/>
    <w:rsid w:val="00FF457C"/>
    <w:rsid w:val="00FF74B8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CAE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21115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styleId="FootnoteText">
    <w:name w:val="footnote text"/>
    <w:basedOn w:val="Normal"/>
    <w:link w:val="FootnoteTextChar"/>
    <w:uiPriority w:val="99"/>
    <w:semiHidden/>
    <w:unhideWhenUsed/>
    <w:rsid w:val="00D903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3C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  <w:style w:type="character" w:styleId="Strong">
    <w:name w:val="Strong"/>
    <w:basedOn w:val="DefaultParagraphFont"/>
    <w:uiPriority w:val="22"/>
    <w:qFormat/>
    <w:rsid w:val="00B875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1155"/>
    <w:rPr>
      <w:rFonts w:ascii="Times New Roman" w:eastAsia="Times New Roman" w:hAnsi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557B4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21115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styleId="FootnoteText">
    <w:name w:val="footnote text"/>
    <w:basedOn w:val="Normal"/>
    <w:link w:val="FootnoteTextChar"/>
    <w:uiPriority w:val="99"/>
    <w:semiHidden/>
    <w:unhideWhenUsed/>
    <w:rsid w:val="00D903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3C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  <w:style w:type="character" w:styleId="Strong">
    <w:name w:val="Strong"/>
    <w:basedOn w:val="DefaultParagraphFont"/>
    <w:uiPriority w:val="22"/>
    <w:qFormat/>
    <w:rsid w:val="00B875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1155"/>
    <w:rPr>
      <w:rFonts w:ascii="Times New Roman" w:eastAsia="Times New Roman" w:hAnsi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557B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8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lena.Masko@lg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r@mts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witter.com/mts_new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youtu.be/WZYmZRW5E4Y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www.shop.mts.ru/?_ga=2.190514603.1043679467.1495462431-1749223895.143798801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LG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EAA13E-F363-4468-82AB-EE2697B0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4983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LGE</cp:lastModifiedBy>
  <cp:revision>2</cp:revision>
  <cp:lastPrinted>2017-05-23T08:14:00Z</cp:lastPrinted>
  <dcterms:created xsi:type="dcterms:W3CDTF">2017-05-23T12:05:00Z</dcterms:created>
  <dcterms:modified xsi:type="dcterms:W3CDTF">2017-05-23T12:05:00Z</dcterms:modified>
</cp:coreProperties>
</file>